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b/>
          <w:bCs/>
          <w:color w:val="365F91" w:themeColor="accent1" w:themeShade="BF"/>
          <w:sz w:val="48"/>
          <w:szCs w:val="48"/>
        </w:rPr>
        <w:id w:val="-774632256"/>
        <w:docPartObj>
          <w:docPartGallery w:val="Cover Pages"/>
          <w:docPartUnique/>
        </w:docPartObj>
      </w:sdtPr>
      <w:sdtEndPr>
        <w:rPr>
          <w:rFonts w:ascii="Times New Roman" w:eastAsiaTheme="minorHAnsi" w:hAnsi="Times New Roman" w:cstheme="minorBidi"/>
          <w:b w:val="0"/>
          <w:bCs w:val="0"/>
          <w:color w:val="auto"/>
          <w:sz w:val="22"/>
          <w:szCs w:val="22"/>
          <w:lang w:val="en-US"/>
        </w:rPr>
      </w:sdtEndPr>
      <w:sdtContent>
        <w:tbl>
          <w:tblPr>
            <w:tblpPr w:leftFromText="187" w:rightFromText="187" w:horzAnchor="margin" w:tblpYSpec="bottom"/>
            <w:tblW w:w="3000" w:type="pct"/>
            <w:tblLook w:val="04A0" w:firstRow="1" w:lastRow="0" w:firstColumn="1" w:lastColumn="0" w:noHBand="0" w:noVBand="1"/>
          </w:tblPr>
          <w:tblGrid>
            <w:gridCol w:w="5572"/>
          </w:tblGrid>
          <w:tr w:rsidR="005860FE">
            <w:sdt>
              <w:sdtPr>
                <w:rPr>
                  <w:rFonts w:asciiTheme="majorHAnsi" w:eastAsiaTheme="majorEastAsia" w:hAnsiTheme="majorHAnsi" w:cstheme="majorBidi"/>
                  <w:b/>
                  <w:bCs/>
                  <w:color w:val="365F91" w:themeColor="accent1" w:themeShade="BF"/>
                  <w:sz w:val="48"/>
                  <w:szCs w:val="48"/>
                </w:rPr>
                <w:alias w:val="Τίτλος"/>
                <w:id w:val="703864190"/>
                <w:placeholder>
                  <w:docPart w:val="CC31DA4A65924075B4168F00A87346C2"/>
                </w:placeholder>
                <w:dataBinding w:prefixMappings="xmlns:ns0='http://schemas.openxmlformats.org/package/2006/metadata/core-properties' xmlns:ns1='http://purl.org/dc/elements/1.1/'" w:xpath="/ns0:coreProperties[1]/ns1:title[1]" w:storeItemID="{6C3C8BC8-F283-45AE-878A-BAB7291924A1}"/>
                <w:text/>
              </w:sdtPr>
              <w:sdtEndPr/>
              <w:sdtContent>
                <w:tc>
                  <w:tcPr>
                    <w:tcW w:w="5746" w:type="dxa"/>
                  </w:tcPr>
                  <w:p w:rsidR="005860FE" w:rsidRDefault="005860FE" w:rsidP="005860FE">
                    <w:pPr>
                      <w:pStyle w:val="a8"/>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color w:val="365F91" w:themeColor="accent1" w:themeShade="BF"/>
                        <w:sz w:val="48"/>
                        <w:szCs w:val="48"/>
                      </w:rPr>
                      <w:t>1η εργασία πληροφορικής (</w:t>
                    </w:r>
                    <w:r>
                      <w:rPr>
                        <w:rFonts w:asciiTheme="majorHAnsi" w:eastAsiaTheme="majorEastAsia" w:hAnsiTheme="majorHAnsi" w:cstheme="majorBidi"/>
                        <w:b/>
                        <w:bCs/>
                        <w:color w:val="365F91" w:themeColor="accent1" w:themeShade="BF"/>
                        <w:sz w:val="48"/>
                        <w:szCs w:val="48"/>
                        <w:lang w:val="en-US"/>
                      </w:rPr>
                      <w:t>Word)</w:t>
                    </w:r>
                  </w:p>
                </w:tc>
              </w:sdtContent>
            </w:sdt>
          </w:tr>
          <w:tr w:rsidR="005860FE">
            <w:tc>
              <w:tcPr>
                <w:tcW w:w="5746" w:type="dxa"/>
              </w:tcPr>
              <w:p w:rsidR="005860FE" w:rsidRDefault="005860FE" w:rsidP="003B31B1">
                <w:pPr>
                  <w:pStyle w:val="a8"/>
                  <w:rPr>
                    <w:color w:val="484329" w:themeColor="background2" w:themeShade="3F"/>
                    <w:sz w:val="28"/>
                    <w:szCs w:val="28"/>
                  </w:rPr>
                </w:pPr>
              </w:p>
            </w:tc>
          </w:tr>
          <w:tr w:rsidR="005860FE">
            <w:tc>
              <w:tcPr>
                <w:tcW w:w="5746" w:type="dxa"/>
              </w:tcPr>
              <w:p w:rsidR="005860FE" w:rsidRDefault="005860FE">
                <w:pPr>
                  <w:pStyle w:val="a8"/>
                  <w:rPr>
                    <w:color w:val="484329" w:themeColor="background2" w:themeShade="3F"/>
                    <w:sz w:val="28"/>
                    <w:szCs w:val="28"/>
                  </w:rPr>
                </w:pPr>
              </w:p>
            </w:tc>
          </w:tr>
          <w:tr w:rsidR="005860FE">
            <w:tc>
              <w:tcPr>
                <w:tcW w:w="5746" w:type="dxa"/>
              </w:tcPr>
              <w:p w:rsidR="005860FE" w:rsidRDefault="005860FE" w:rsidP="003B31B1">
                <w:pPr>
                  <w:pStyle w:val="a8"/>
                </w:pPr>
              </w:p>
            </w:tc>
          </w:tr>
          <w:tr w:rsidR="005860FE">
            <w:tc>
              <w:tcPr>
                <w:tcW w:w="5746" w:type="dxa"/>
              </w:tcPr>
              <w:p w:rsidR="005860FE" w:rsidRDefault="005860FE">
                <w:pPr>
                  <w:pStyle w:val="a8"/>
                </w:pPr>
              </w:p>
            </w:tc>
          </w:tr>
          <w:tr w:rsidR="005860FE">
            <w:sdt>
              <w:sdtPr>
                <w:rPr>
                  <w:b/>
                  <w:bCs/>
                </w:rPr>
                <w:alias w:val="Συντάκτης"/>
                <w:id w:val="703864205"/>
                <w:placeholder>
                  <w:docPart w:val="DDB60CEE4C944AC9AFA44706F33D99F3"/>
                </w:placeholder>
                <w:dataBinding w:prefixMappings="xmlns:ns0='http://schemas.openxmlformats.org/package/2006/metadata/core-properties' xmlns:ns1='http://purl.org/dc/elements/1.1/'" w:xpath="/ns0:coreProperties[1]/ns1:creator[1]" w:storeItemID="{6C3C8BC8-F283-45AE-878A-BAB7291924A1}"/>
                <w:text/>
              </w:sdtPr>
              <w:sdtEndPr/>
              <w:sdtContent>
                <w:tc>
                  <w:tcPr>
                    <w:tcW w:w="5746" w:type="dxa"/>
                  </w:tcPr>
                  <w:p w:rsidR="005860FE" w:rsidRDefault="003B31B1">
                    <w:pPr>
                      <w:pStyle w:val="a8"/>
                      <w:rPr>
                        <w:b/>
                        <w:bCs/>
                      </w:rPr>
                    </w:pPr>
                    <w:r>
                      <w:rPr>
                        <w:b/>
                        <w:bCs/>
                      </w:rPr>
                      <w:t>Χατζηδημητρίου Μαρία (του Αβραάμ)</w:t>
                    </w:r>
                  </w:p>
                </w:tc>
              </w:sdtContent>
            </w:sdt>
          </w:tr>
          <w:tr w:rsidR="005860FE">
            <w:sdt>
              <w:sdtPr>
                <w:rPr>
                  <w:b/>
                  <w:bCs/>
                </w:rPr>
                <w:alias w:val="Ημερομηνία"/>
                <w:id w:val="703864210"/>
                <w:dataBinding w:prefixMappings="xmlns:ns0='http://schemas.microsoft.com/office/2006/coverPageProps'" w:xpath="/ns0:CoverPageProperties[1]/ns0:PublishDate[1]" w:storeItemID="{55AF091B-3C7A-41E3-B477-F2FDAA23CFDA}"/>
                <w:date w:fullDate="2018-03-21T00:00:00Z">
                  <w:dateFormat w:val="d/M/yyyy"/>
                  <w:lid w:val="el-GR"/>
                  <w:storeMappedDataAs w:val="dateTime"/>
                  <w:calendar w:val="gregorian"/>
                </w:date>
              </w:sdtPr>
              <w:sdtEndPr/>
              <w:sdtContent>
                <w:tc>
                  <w:tcPr>
                    <w:tcW w:w="5746" w:type="dxa"/>
                  </w:tcPr>
                  <w:p w:rsidR="005860FE" w:rsidRDefault="003B31B1" w:rsidP="003B31B1">
                    <w:pPr>
                      <w:pStyle w:val="a8"/>
                      <w:rPr>
                        <w:b/>
                        <w:bCs/>
                      </w:rPr>
                    </w:pPr>
                    <w:r>
                      <w:rPr>
                        <w:b/>
                        <w:bCs/>
                      </w:rPr>
                      <w:t>21/3/2018</w:t>
                    </w:r>
                  </w:p>
                </w:tc>
              </w:sdtContent>
            </w:sdt>
          </w:tr>
          <w:tr w:rsidR="005860FE">
            <w:tc>
              <w:tcPr>
                <w:tcW w:w="5746" w:type="dxa"/>
              </w:tcPr>
              <w:p w:rsidR="005860FE" w:rsidRDefault="005860FE">
                <w:pPr>
                  <w:pStyle w:val="a8"/>
                  <w:rPr>
                    <w:b/>
                    <w:bCs/>
                  </w:rPr>
                </w:pPr>
              </w:p>
            </w:tc>
          </w:tr>
        </w:tbl>
        <w:p w:rsidR="005860FE" w:rsidRDefault="005860FE">
          <w:r>
            <w:rPr>
              <w:noProof/>
              <w:lang w:eastAsia="el-GR"/>
            </w:rPr>
            <mc:AlternateContent>
              <mc:Choice Requires="wpg">
                <w:drawing>
                  <wp:anchor distT="0" distB="0" distL="114300" distR="114300" simplePos="0" relativeHeight="251660288" behindDoc="0" locked="0" layoutInCell="1" allowOverlap="1" wp14:anchorId="6D6CA8E7" wp14:editId="7C9888BF">
                    <wp:simplePos x="0" y="0"/>
                    <wp:positionH relativeFrom="page">
                      <wp:align>right</wp:align>
                    </wp:positionH>
                    <wp:positionV relativeFrom="page">
                      <wp:align>bottom</wp:align>
                    </wp:positionV>
                    <wp:extent cx="3359785" cy="8771255"/>
                    <wp:effectExtent l="1905" t="9525" r="10160" b="1270"/>
                    <wp:wrapNone/>
                    <wp:docPr id="43" name="Ομάδα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9785" cy="8771255"/>
                              <a:chOff x="5531" y="1258"/>
                              <a:chExt cx="5291" cy="13813"/>
                            </a:xfrm>
                          </wpg:grpSpPr>
                          <wps:wsp>
                            <wps:cNvPr id="44" name="AutoShape 3"/>
                            <wps:cNvCnPr>
                              <a:cxnSpLocks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45" name="Group 4"/>
                            <wpg:cNvGrpSpPr>
                              <a:grpSpLocks/>
                            </wpg:cNvGrpSpPr>
                            <wpg:grpSpPr bwMode="auto">
                              <a:xfrm>
                                <a:off x="5531" y="9226"/>
                                <a:ext cx="5291" cy="5845"/>
                                <a:chOff x="5531" y="9226"/>
                                <a:chExt cx="5291" cy="5845"/>
                              </a:xfrm>
                            </wpg:grpSpPr>
                            <wps:wsp>
                              <wps:cNvPr id="46" name="Freeform 5"/>
                              <wps:cNvSpPr>
                                <a:spLocks/>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Oval 6"/>
                              <wps:cNvSpPr>
                                <a:spLocks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48" name="Oval 7"/>
                              <wps:cNvSpPr>
                                <a:spLocks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Ομάδα 43" o:spid="_x0000_s1026" style="position:absolute;margin-left:213.35pt;margin-top:0;width:264.55pt;height:690.65pt;z-index:251660288;mso-position-horizontal:right;mso-position-horizontal-relative:page;mso-position-vertical:bottom;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">
                    <v:shapetype id="_x0000_t32" coordsize="21600,21600" o:spt="32" o:oned="t" path="m,l21600,21600e" filled="f">
                      <v:path arrowok="t" fillok="f" o:connecttype="none"/>
                      <o:lock v:ext="edit" shapetype="t"/>
                    </v:shapetype>
                    <v:shape id="AutoShape 3" o:spid="_x0000_s1027" type="#_x0000_t32" style="position:absolute;left:6519;top:1258;width:4303;height:100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wcesEAAADbAAAADwAAAGRycy9kb3ducmV2LnhtbESP0YrCMBRE3xf8h3AF39ZEEZFqFBFc&#10;fCiI1Q+4NNe22NyUJqutX28EwcdhZs4wq01na3Gn1leONUzGCgRx7kzFhYbLef+7AOEDssHaMWno&#10;ycNmPfhZYWLcg090z0IhIoR9ghrKEJpESp+XZNGPXUMcvatrLYYo20KaFh8Rbms5VWouLVYcF0ps&#10;aFdSfsv+rYZbn/bP7KSOf+qZW7m1qZtOUq1Hw267BBGoC9/wp30wGmYzeH+JP0C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nBx6wQAAANsAAAAPAAAAAAAAAAAAAAAA&#10;AKECAABkcnMvZG93bnJldi54bWxQSwUGAAAAAAQABAD5AAAAjwMAAAAA&#10;" strokecolor="#a7bfde [1620]"/>
                    <v:group id="Group 4" o:spid="_x0000_s1028" style="position:absolute;left:5531;top:9226;width:5291;height:5845" coordorigin="5531,9226" coordsize="5291,5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5" o:spid="_x0000_s1029" style="position:absolute;left:5531;top:9226;width:5291;height:5845;visibility:visible;mso-wrap-style:square;v-text-anchor:top" coordsize="6418,6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HnoMEA&#10;AADbAAAADwAAAGRycy9kb3ducmV2LnhtbESPQYvCMBSE74L/ITxhb5oqi9iuUUQU9uDFWjw/mmda&#10;tnkpTWy7/36zIHgcZuYbZrsfbSN66nztWMFykYAgLp2u2Sgobuf5BoQPyBobx6Tglzzsd9PJFjPt&#10;Br5SnwcjIoR9hgqqENpMSl9WZNEvXEscvYfrLIYoOyN1h0OE20aukmQtLdYcFyps6VhR+ZM/rYKU&#10;8lP9SNuip9SZYWkul83dK/UxGw9fIAKN4R1+tb+1gs81/H+JP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R56DBAAAA2wAAAA8AAAAAAAAAAAAAAAAAmAIAAGRycy9kb3du&#10;cmV2LnhtbFBLBQYAAAAABAAEAPUAAACGAwAAAAA=&#10;" path="m6418,1185r,5485l1809,6669c974,5889,,3958,1407,1987,2830,,5591,411,6418,1185xe" fillcolor="#a7bfde [1620]" stroked="f">
                        <v:path arrowok="t" o:connecttype="custom" o:connectlocs="5291,1038;5291,5845;1491,5844;1160,1741;5291,1038" o:connectangles="0,0,0,0,0"/>
                      </v:shape>
                      <v:oval id="Oval 6" o:spid="_x0000_s1030" style="position:absolute;left:6117;top:10212;width:4526;height:4258;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DnFsIA&#10;AADbAAAADwAAAGRycy9kb3ducmV2LnhtbESPQYvCMBSE74L/ITzB25qqi0rXKCK6CqJgd/f+aJ5t&#10;sXkpTbT13xthweMwM98w82VrSnGn2hWWFQwHEQji1OqCMwW/P9uPGQjnkTWWlknBgxwsF93OHGNt&#10;Gz7TPfGZCBB2MSrIva9iKV2ak0E3sBVx8C62NuiDrDOpa2wC3JRyFEUTabDgsJBjReuc0mtyMwqa&#10;XTQ5bNZ/+vs03lN1O152PpFK9Xvt6guEp9a/w//tvVbwOYXXl/AD5O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gOcWwgAAANsAAAAPAAAAAAAAAAAAAAAAAJgCAABkcnMvZG93&#10;bnJldi54bWxQSwUGAAAAAAQABAD1AAAAhwMAAAAA&#10;" fillcolor="#d3dfee [820]" stroked="f" strokecolor="#a7bfde [1620]"/>
                      <v:oval id="Oval 7" o:spid="_x0000_s1031" style="position:absolute;left:6217;top:10481;width:3424;height:3221;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NlLb4A&#10;AADbAAAADwAAAGRycy9kb3ducmV2LnhtbERPS2vCQBC+F/wPywje6sYiRVJXCQWpIEJ99D7sjklo&#10;djZkxxj/vXsQPH587+V68I3qqYt1YAOzaQaK2AZXc2ngfNq8L0BFQXbYBCYDd4qwXo3elpi7cOMD&#10;9UcpVQrhmKOBSqTNtY62Io9xGlrixF1C51ES7ErtOrylcN/ojyz71B5rTg0VtvRdkf0/Xr2BfdH/&#10;7i7FtUe2dvdTN1L+eTFmMh6KL1BCg7zET/fWGZinselL+gF69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zjZS2+AAAA2wAAAA8AAAAAAAAAAAAAAAAAmAIAAGRycy9kb3ducmV2&#10;LnhtbFBLBQYAAAAABAAEAPUAAACDAwAAAAA=&#10;" fillcolor="#7ba0cd [2420]" stroked="f" strokecolor="#a7bfde [1620]"/>
                    </v:group>
                    <w10:wrap anchorx="page" anchory="page"/>
                  </v:group>
                </w:pict>
              </mc:Fallback>
            </mc:AlternateContent>
          </w:r>
          <w:r>
            <w:rPr>
              <w:noProof/>
              <w:lang w:eastAsia="el-GR"/>
            </w:rPr>
            <mc:AlternateContent>
              <mc:Choice Requires="wpg">
                <w:drawing>
                  <wp:anchor distT="0" distB="0" distL="114300" distR="114300" simplePos="0" relativeHeight="251662336" behindDoc="0" locked="0" layoutInCell="0" allowOverlap="1" wp14:anchorId="02C2F7B5" wp14:editId="0CA59906">
                    <wp:simplePos x="0" y="0"/>
                    <wp:positionH relativeFrom="page">
                      <wp:align>left</wp:align>
                    </wp:positionH>
                    <wp:positionV relativeFrom="page">
                      <wp:align>top</wp:align>
                    </wp:positionV>
                    <wp:extent cx="5902960" cy="4838065"/>
                    <wp:effectExtent l="9525" t="9525" r="2540" b="635"/>
                    <wp:wrapNone/>
                    <wp:docPr id="37" name="Ομάδα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2960" cy="4838065"/>
                              <a:chOff x="15" y="15"/>
                              <a:chExt cx="9296" cy="7619"/>
                            </a:xfrm>
                          </wpg:grpSpPr>
                          <wps:wsp>
                            <wps:cNvPr id="38" name="AutoShape 14"/>
                            <wps:cNvCnPr>
                              <a:cxnSpLocks noChangeShapeType="1"/>
                            </wps:cNvCnPr>
                            <wps:spPr bwMode="auto">
                              <a:xfrm>
                                <a:off x="15" y="15"/>
                                <a:ext cx="7512" cy="7386"/>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39" name="Group 15"/>
                            <wpg:cNvGrpSpPr>
                              <a:grpSpLocks/>
                            </wpg:cNvGrpSpPr>
                            <wpg:grpSpPr bwMode="auto">
                              <a:xfrm>
                                <a:off x="7095" y="5418"/>
                                <a:ext cx="2216" cy="2216"/>
                                <a:chOff x="7907" y="4350"/>
                                <a:chExt cx="2216" cy="2216"/>
                              </a:xfrm>
                            </wpg:grpSpPr>
                            <wps:wsp>
                              <wps:cNvPr id="40" name="Oval 16"/>
                              <wps:cNvSpPr>
                                <a:spLocks noChangeArrowheads="1"/>
                              </wps:cNvSpPr>
                              <wps:spPr bwMode="auto">
                                <a:xfrm>
                                  <a:off x="7907" y="4350"/>
                                  <a:ext cx="2216" cy="22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Oval 17"/>
                              <wps:cNvSpPr>
                                <a:spLocks noChangeArrowheads="1"/>
                              </wps:cNvSpPr>
                              <wps:spPr bwMode="auto">
                                <a:xfrm>
                                  <a:off x="7961" y="4684"/>
                                  <a:ext cx="1813" cy="1813"/>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Oval 18"/>
                              <wps:cNvSpPr>
                                <a:spLocks noChangeArrowheads="1"/>
                              </wps:cNvSpPr>
                              <wps:spPr bwMode="auto">
                                <a:xfrm>
                                  <a:off x="8006" y="5027"/>
                                  <a:ext cx="1375" cy="1375"/>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Ομάδα 37" o:spid="_x0000_s1026" style="position:absolute;margin-left:0;margin-top:0;width:464.8pt;height:380.95pt;z-index:251662336;mso-position-horizontal:left;mso-position-horizontal-relative:page;mso-position-vertical:top;mso-position-vertical-relative:page" coordorigin="15,15" coordsize="9296,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" o:allowincell="f">
                    <v:shape id="AutoShape 14"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ZRXcEAAADbAAAADwAAAGRycy9kb3ducmV2LnhtbERPz2vCMBS+D/wfwhN2m6lOplSjiCAI&#10;u8xuiMdn82yrzUtJYq3+9eYg7Pjx/Z4vO1OLlpyvLCsYDhIQxLnVFRcK/n43H1MQPiBrrC2Tgjt5&#10;WC56b3NMtb3xjtosFCKGsE9RQRlCk0rp85IM+oFtiCN3ss5giNAVUju8xXBTy1GSfEmDFceGEhta&#10;l5RfsqtRcDyE8Zn8eX96/Ljp+J59t6tkotR7v1vNQATqwr/45d5qBZ9xbPwSf4B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NlFdwQAAANsAAAAPAAAAAAAAAAAAAAAA&#10;AKECAABkcnMvZG93bnJldi54bWxQSwUGAAAAAAQABAD5AAAAjwMAAAAA&#10;" strokecolor="#a7bfde [1620]"/>
                    <v:group id="Group 15" o:spid="_x0000_s1028" style="position:absolute;left:7095;top:5418;width:2216;height:2216" coordorigin="7907,4350" coordsize="2216,2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oval id="Oval 16" o:spid="_x0000_s1029" style="position:absolute;left:7907;top:4350;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HMTr8A&#10;AADbAAAADwAAAGRycy9kb3ducmV2LnhtbERP3WrCMBS+F/YO4Qy800QRcZ1R3HBDr7SdD3Bozppi&#10;c1KazHZvby4ELz++//V2cI24URdqzxpmUwWCuPSm5krD5edrsgIRIrLBxjNp+KcA283LaI2Z8T3n&#10;dCtiJVIIhww12BjbTMpQWnIYpr4lTtyv7xzGBLtKmg77FO4aOVdqKR3WnBostvRpqbwWf06DIps3&#10;F/Mt+9PHuQ2F2h/Lt6vW49dh9w4i0hCf4of7YDQs0vr0Jf0Aub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McxOvwAAANsAAAAPAAAAAAAAAAAAAAAAAJgCAABkcnMvZG93bnJl&#10;di54bWxQSwUGAAAAAAQABAD1AAAAhAMAAAAA&#10;" fillcolor="#a7bfde [1620]" stroked="f"/>
                      <v:oval id="Oval 17" o:spid="_x0000_s1030" style="position:absolute;left:7961;top:4684;width:1813;height:1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z30MAA&#10;AADbAAAADwAAAGRycy9kb3ducmV2LnhtbESPQYvCMBSE78L+h/AEL7KmFXGlmpbFRfBq1fujebbF&#10;5qXbRK3+eiMIHoeZ+YZZZb1pxJU6V1tWEE8iEMSF1TWXCg77zfcChPPIGhvLpOBODrL0a7DCRNsb&#10;7+ia+1IECLsEFVTet4mUrqjIoJvYljh4J9sZ9EF2pdQd3gLcNHIaRXNpsOawUGFL64qKc34xCtxx&#10;HW+Ol5+cFzPMH/qf/kwxVmo07H+XIDz1/hN+t7dawSyG15fwA2T6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Oz30MAAAADbAAAADwAAAAAAAAAAAAAAAACYAgAAZHJzL2Rvd25y&#10;ZXYueG1sUEsFBgAAAAAEAAQA9QAAAIUDAAAAAA==&#10;" fillcolor="#d3dfee [820]" stroked="f"/>
                      <v:oval id="Oval 18" o:spid="_x0000_s1031" style="position:absolute;left:8006;top:5027;width:1375;height:1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FkB8QA&#10;AADbAAAADwAAAGRycy9kb3ducmV2LnhtbESPT2vCQBTE74LfYXmCN934hyKpq2hLoAcP1ojnx+5r&#10;kjb7NmZXTf30rlDocZiZ3zDLdWdrcaXWV44VTMYJCGLtTMWFgmOejRYgfEA2WDsmBb/kYb3q95aY&#10;GnfjT7oeQiEihH2KCsoQmlRKr0uy6MeuIY7el2sthijbQpoWbxFuazlNkhdpseK4UGJDbyXpn8PF&#10;Kpjt8L3Y3vU532enRfLttJ5lXqnhoNu8ggjUhf/wX/vDKJhP4f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hZAfEAAAA2wAAAA8AAAAAAAAAAAAAAAAAmAIAAGRycy9k&#10;b3ducmV2LnhtbFBLBQYAAAAABAAEAPUAAACJAwAAAAA=&#10;" fillcolor="#7ba0cd [2420]" stroked="f"/>
                    </v:group>
                    <w10:wrap anchorx="page" anchory="page"/>
                  </v:group>
                </w:pict>
              </mc:Fallback>
            </mc:AlternateContent>
          </w:r>
          <w:r>
            <w:rPr>
              <w:noProof/>
              <w:lang w:eastAsia="el-GR"/>
            </w:rPr>
            <mc:AlternateContent>
              <mc:Choice Requires="wpg">
                <w:drawing>
                  <wp:anchor distT="0" distB="0" distL="114300" distR="114300" simplePos="0" relativeHeight="251661312" behindDoc="0" locked="0" layoutInCell="0" allowOverlap="1" wp14:anchorId="47EC2C7C" wp14:editId="4A736F72">
                    <wp:simplePos x="0" y="0"/>
                    <wp:positionH relativeFrom="margin">
                      <wp:align>right</wp:align>
                    </wp:positionH>
                    <wp:positionV relativeFrom="page">
                      <wp:align>top</wp:align>
                    </wp:positionV>
                    <wp:extent cx="4225290" cy="2886075"/>
                    <wp:effectExtent l="6350" t="9525" r="6985" b="0"/>
                    <wp:wrapNone/>
                    <wp:docPr id="32" name="Ομάδα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5290" cy="2886075"/>
                              <a:chOff x="4136" y="15"/>
                              <a:chExt cx="6654" cy="4545"/>
                            </a:xfrm>
                          </wpg:grpSpPr>
                          <wps:wsp>
                            <wps:cNvPr id="33" name="AutoShape 9"/>
                            <wps:cNvCnPr>
                              <a:cxnSpLocks noChangeShapeType="1"/>
                            </wps:cNvCnPr>
                            <wps:spPr bwMode="auto">
                              <a:xfrm>
                                <a:off x="4136" y="15"/>
                                <a:ext cx="3058" cy="3855"/>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34" name="Oval 10"/>
                            <wps:cNvSpPr>
                              <a:spLocks noChangeArrowheads="1"/>
                            </wps:cNvSpPr>
                            <wps:spPr bwMode="auto">
                              <a:xfrm>
                                <a:off x="6674" y="444"/>
                                <a:ext cx="4116" cy="41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Oval 11"/>
                            <wps:cNvSpPr>
                              <a:spLocks noChangeArrowheads="1"/>
                            </wps:cNvSpPr>
                            <wps:spPr bwMode="auto">
                              <a:xfrm>
                                <a:off x="6773" y="1058"/>
                                <a:ext cx="3367" cy="3367"/>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Oval 12"/>
                            <wps:cNvSpPr>
                              <a:spLocks noChangeArrowheads="1"/>
                            </wps:cNvSpPr>
                            <wps:spPr bwMode="auto">
                              <a:xfrm>
                                <a:off x="6856" y="1709"/>
                                <a:ext cx="2553" cy="2553"/>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32" o:spid="_x0000_s1026" style="position:absolute;margin-left:281.5pt;margin-top:0;width:332.7pt;height:227.25pt;z-index:251661312;mso-position-horizontal:right;mso-position-horizontal-relative:margin;mso-position-vertical:top;mso-position-vertical-relative:page" coordorigin="4136,15" coordsize="6654,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" o:allowincell="f">
                    <v:shape id="AutoShape 9"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LDLMUAAADbAAAADwAAAGRycy9kb3ducmV2LnhtbESPQWvCQBSE74X+h+UVvOmmKq1E1xAK&#10;QsGLTUvx+Mw+k2j2bdjdxuiv7xaEHoeZ+YZZZYNpRU/ON5YVPE8SEMSl1Q1XCr4+N+MFCB+QNbaW&#10;ScGVPGTrx4cVptpe+IP6IlQiQtinqKAOoUul9GVNBv3EdsTRO1pnMETpKqkdXiLctHKaJC/SYMNx&#10;ocaO3moqz8WPUXDYh/mJ/On7eNu5xfxabPs8eVVq9DTkSxCBhvAfvrfftYLZDP6+xB8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LDLMUAAADbAAAADwAAAAAAAAAA&#10;AAAAAAChAgAAZHJzL2Rvd25yZXYueG1sUEsFBgAAAAAEAAQA+QAAAJMDAAAAAA==&#10;" strokecolor="#a7bfde [1620]"/>
                    <v:oval id="Oval 10" o:spid="_x0000_s1028" style="position:absolute;left:6674;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5MMIA&#10;AADbAAAADwAAAGRycy9kb3ducmV2LnhtbESP0WoCMRRE34X+Q7iFvmnSVqSuRmlLK/pkXf2Ay+a6&#10;WdzcLJvUXf/eCIKPw8ycYebL3tXiTG2oPGt4HSkQxIU3FZcaDvvf4QeIEJEN1p5Jw4UCLBdPgzlm&#10;xne8o3MeS5EgHDLUYGNsMilDYclhGPmGOHlH3zqMSbalNC12Ce5q+abURDqsOC1YbOjbUnHK/50G&#10;RXZXH8xKdtuvvybk6mdTTE9avzz3nzMQkfr4CN/ba6PhfQy3L+kHy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DLkwwgAAANsAAAAPAAAAAAAAAAAAAAAAAJgCAABkcnMvZG93&#10;bnJldi54bWxQSwUGAAAAAAQABAD1AAAAhwMAAAAA&#10;" fillcolor="#a7bfde [1620]" stroked="f"/>
                    <v:oval id="Oval 11" o:spid="_x0000_s1029" style="position:absolute;left:6773;top:1058;width:3367;height:3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GCrsMA&#10;AADbAAAADwAAAGRycy9kb3ducmV2LnhtbESPT2vCQBTE74LfYXlCL6KbtPUPqatIiuC1Ue+P7DMJ&#10;zb6N2U1M++ndQsHjMDO/YTa7wdSip9ZVlhXE8wgEcW51xYWC8+kwW4NwHlljbZkU/JCD3XY82mCi&#10;7Z2/qM98IQKEXYIKSu+bREqXl2TQzW1DHLyrbQ36INtC6hbvAW5q+RpFS2mw4rBQYkNpSfl31hkF&#10;7pLGh0u3ynj9jtmvvtGnyadKvUyG/QcIT4N/hv/bR63gbQF/X8IP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GCrsMAAADbAAAADwAAAAAAAAAAAAAAAACYAgAAZHJzL2Rv&#10;d25yZXYueG1sUEsFBgAAAAAEAAQA9QAAAIgDAAAAAA==&#10;" fillcolor="#d3dfee [820]" stroked="f"/>
                    <v:oval id="Oval 12" o:spid="_x0000_s1030" style="position:absolute;left:6856;top:1709;width:2553;height:2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RecQA&#10;AADbAAAADwAAAGRycy9kb3ducmV2LnhtbESPQWvCQBSE70L/w/IKvZlNKwSJWUVbAj14aLX0/Nh9&#10;JtHs2zS7NbG/visIHoeZb4YpVqNtxZl63zhW8JykIIi1Mw1XCr725XQOwgdkg61jUnAhD6vlw6TA&#10;3LiBP+m8C5WIJexzVFCH0OVSel2TRZ+4jjh6B9dbDFH2lTQ9DrHctvIlTTNpseG4UGNHrzXp0+7X&#10;Kpht8a3a/Omf/Uf5PU+PTutZ6ZV6ehzXCxCBxnAP3+h3E7kMrl/iD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cEXnEAAAA2wAAAA8AAAAAAAAAAAAAAAAAmAIAAGRycy9k&#10;b3ducmV2LnhtbFBLBQYAAAAABAAEAPUAAACJAwAAAAA=&#10;" fillcolor="#7ba0cd [2420]" stroked="f"/>
                    <w10:wrap anchorx="margin" anchory="page"/>
                  </v:group>
                </w:pict>
              </mc:Fallback>
            </mc:AlternateContent>
          </w:r>
        </w:p>
        <w:p w:rsidR="005860FE" w:rsidRDefault="005860FE">
          <w:pPr>
            <w:spacing w:after="200" w:line="276" w:lineRule="auto"/>
            <w:ind w:firstLine="0"/>
            <w:rPr>
              <w:rFonts w:ascii="Arial" w:eastAsiaTheme="majorEastAsia" w:hAnsi="Arial" w:cstheme="majorBidi"/>
              <w:b/>
              <w:bCs/>
              <w:color w:val="FF0000"/>
              <w:sz w:val="34"/>
              <w:szCs w:val="28"/>
              <w:lang w:val="en-US"/>
            </w:rPr>
          </w:pPr>
          <w:bookmarkStart w:id="0" w:name="_GoBack"/>
          <w:r>
            <w:rPr>
              <w:lang w:val="en-US"/>
            </w:rPr>
            <w:br w:type="page"/>
          </w:r>
        </w:p>
      </w:sdtContent>
    </w:sdt>
    <w:p w:rsidR="005860FE" w:rsidRDefault="005860FE" w:rsidP="005860FE">
      <w:pPr>
        <w:pStyle w:val="1"/>
      </w:pPr>
      <w:bookmarkStart w:id="1" w:name="_Toc509848878"/>
      <w:bookmarkEnd w:id="0"/>
      <w:r>
        <w:lastRenderedPageBreak/>
        <w:t>Περιεχόμενα</w:t>
      </w:r>
      <w:bookmarkEnd w:id="1"/>
      <w:r>
        <w:t xml:space="preserve"> </w:t>
      </w:r>
    </w:p>
    <w:sdt>
      <w:sdtPr>
        <w:rPr>
          <w:rFonts w:ascii="Times New Roman" w:eastAsiaTheme="minorHAnsi" w:hAnsi="Times New Roman" w:cstheme="minorBidi"/>
          <w:b w:val="0"/>
          <w:bCs w:val="0"/>
          <w:color w:val="auto"/>
          <w:sz w:val="22"/>
          <w:szCs w:val="22"/>
        </w:rPr>
        <w:id w:val="-87312288"/>
        <w:docPartObj>
          <w:docPartGallery w:val="Table of Contents"/>
          <w:docPartUnique/>
        </w:docPartObj>
      </w:sdtPr>
      <w:sdtEndPr/>
      <w:sdtContent>
        <w:p w:rsidR="005860FE" w:rsidRDefault="005860FE">
          <w:pPr>
            <w:pStyle w:val="a9"/>
          </w:pPr>
          <w:r>
            <w:t>Περιεχόμενα</w:t>
          </w:r>
        </w:p>
        <w:p w:rsidR="00574621" w:rsidRDefault="005860FE">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48878" w:history="1">
            <w:r w:rsidR="00574621" w:rsidRPr="00FF62C5">
              <w:rPr>
                <w:rStyle w:val="-"/>
                <w:noProof/>
              </w:rPr>
              <w:t>Περιεχόμενα</w:t>
            </w:r>
            <w:r w:rsidR="00574621">
              <w:rPr>
                <w:noProof/>
                <w:webHidden/>
              </w:rPr>
              <w:tab/>
            </w:r>
            <w:r w:rsidR="00574621">
              <w:rPr>
                <w:noProof/>
                <w:webHidden/>
              </w:rPr>
              <w:fldChar w:fldCharType="begin"/>
            </w:r>
            <w:r w:rsidR="00574621">
              <w:rPr>
                <w:noProof/>
                <w:webHidden/>
              </w:rPr>
              <w:instrText xml:space="preserve"> PAGEREF _Toc509848878 \h </w:instrText>
            </w:r>
            <w:r w:rsidR="00574621">
              <w:rPr>
                <w:noProof/>
                <w:webHidden/>
              </w:rPr>
            </w:r>
            <w:r w:rsidR="00574621">
              <w:rPr>
                <w:noProof/>
                <w:webHidden/>
              </w:rPr>
              <w:fldChar w:fldCharType="separate"/>
            </w:r>
            <w:r w:rsidR="00574621">
              <w:rPr>
                <w:noProof/>
                <w:webHidden/>
              </w:rPr>
              <w:t>1</w:t>
            </w:r>
            <w:r w:rsidR="00574621">
              <w:rPr>
                <w:noProof/>
                <w:webHidden/>
              </w:rPr>
              <w:fldChar w:fldCharType="end"/>
            </w:r>
          </w:hyperlink>
        </w:p>
        <w:p w:rsidR="00574621" w:rsidRDefault="00C569A9">
          <w:pPr>
            <w:pStyle w:val="10"/>
            <w:tabs>
              <w:tab w:val="right" w:leader="dot" w:pos="9060"/>
            </w:tabs>
            <w:rPr>
              <w:rFonts w:asciiTheme="minorHAnsi" w:eastAsiaTheme="minorEastAsia" w:hAnsiTheme="minorHAnsi"/>
              <w:noProof/>
              <w:lang w:eastAsia="el-GR"/>
            </w:rPr>
          </w:pPr>
          <w:hyperlink w:anchor="_Toc509848879" w:history="1">
            <w:r w:rsidR="00574621" w:rsidRPr="00FF62C5">
              <w:rPr>
                <w:rStyle w:val="-"/>
                <w:noProof/>
                <w:lang w:val="en-US"/>
              </w:rPr>
              <w:t>Ecology</w:t>
            </w:r>
            <w:r w:rsidR="00574621">
              <w:rPr>
                <w:noProof/>
                <w:webHidden/>
              </w:rPr>
              <w:tab/>
            </w:r>
            <w:r w:rsidR="00574621">
              <w:rPr>
                <w:noProof/>
                <w:webHidden/>
              </w:rPr>
              <w:fldChar w:fldCharType="begin"/>
            </w:r>
            <w:r w:rsidR="00574621">
              <w:rPr>
                <w:noProof/>
                <w:webHidden/>
              </w:rPr>
              <w:instrText xml:space="preserve"> PAGEREF _Toc509848879 \h </w:instrText>
            </w:r>
            <w:r w:rsidR="00574621">
              <w:rPr>
                <w:noProof/>
                <w:webHidden/>
              </w:rPr>
            </w:r>
            <w:r w:rsidR="00574621">
              <w:rPr>
                <w:noProof/>
                <w:webHidden/>
              </w:rPr>
              <w:fldChar w:fldCharType="separate"/>
            </w:r>
            <w:r w:rsidR="00574621">
              <w:rPr>
                <w:noProof/>
                <w:webHidden/>
              </w:rPr>
              <w:t>2</w:t>
            </w:r>
            <w:r w:rsidR="00574621">
              <w:rPr>
                <w:noProof/>
                <w:webHidden/>
              </w:rPr>
              <w:fldChar w:fldCharType="end"/>
            </w:r>
          </w:hyperlink>
        </w:p>
        <w:p w:rsidR="00574621" w:rsidRDefault="00C569A9">
          <w:pPr>
            <w:pStyle w:val="20"/>
            <w:tabs>
              <w:tab w:val="right" w:leader="dot" w:pos="9060"/>
            </w:tabs>
            <w:rPr>
              <w:rFonts w:asciiTheme="minorHAnsi" w:eastAsiaTheme="minorEastAsia" w:hAnsiTheme="minorHAnsi"/>
              <w:noProof/>
              <w:lang w:eastAsia="el-GR"/>
            </w:rPr>
          </w:pPr>
          <w:hyperlink w:anchor="_Toc509848880" w:history="1">
            <w:r w:rsidR="00574621" w:rsidRPr="00FF62C5">
              <w:rPr>
                <w:rStyle w:val="-"/>
                <w:noProof/>
                <w:lang w:val="en-US"/>
              </w:rPr>
              <w:t>Ecology 2</w:t>
            </w:r>
            <w:r w:rsidR="00574621">
              <w:rPr>
                <w:noProof/>
                <w:webHidden/>
              </w:rPr>
              <w:tab/>
            </w:r>
            <w:r w:rsidR="00574621">
              <w:rPr>
                <w:noProof/>
                <w:webHidden/>
              </w:rPr>
              <w:fldChar w:fldCharType="begin"/>
            </w:r>
            <w:r w:rsidR="00574621">
              <w:rPr>
                <w:noProof/>
                <w:webHidden/>
              </w:rPr>
              <w:instrText xml:space="preserve"> PAGEREF _Toc509848880 \h </w:instrText>
            </w:r>
            <w:r w:rsidR="00574621">
              <w:rPr>
                <w:noProof/>
                <w:webHidden/>
              </w:rPr>
            </w:r>
            <w:r w:rsidR="00574621">
              <w:rPr>
                <w:noProof/>
                <w:webHidden/>
              </w:rPr>
              <w:fldChar w:fldCharType="separate"/>
            </w:r>
            <w:r w:rsidR="00574621">
              <w:rPr>
                <w:noProof/>
                <w:webHidden/>
              </w:rPr>
              <w:t>2</w:t>
            </w:r>
            <w:r w:rsidR="00574621">
              <w:rPr>
                <w:noProof/>
                <w:webHidden/>
              </w:rPr>
              <w:fldChar w:fldCharType="end"/>
            </w:r>
          </w:hyperlink>
        </w:p>
        <w:p w:rsidR="00574621" w:rsidRDefault="00C569A9">
          <w:pPr>
            <w:pStyle w:val="10"/>
            <w:tabs>
              <w:tab w:val="right" w:leader="dot" w:pos="9060"/>
            </w:tabs>
            <w:rPr>
              <w:rFonts w:asciiTheme="minorHAnsi" w:eastAsiaTheme="minorEastAsia" w:hAnsiTheme="minorHAnsi"/>
              <w:noProof/>
              <w:lang w:eastAsia="el-GR"/>
            </w:rPr>
          </w:pPr>
          <w:hyperlink w:anchor="_Toc509848881" w:history="1">
            <w:r w:rsidR="00574621" w:rsidRPr="00FF62C5">
              <w:rPr>
                <w:rStyle w:val="-"/>
                <w:noProof/>
                <w:lang w:val="en-US"/>
              </w:rPr>
              <w:t>The biophysical environment</w:t>
            </w:r>
            <w:r w:rsidR="00574621">
              <w:rPr>
                <w:noProof/>
                <w:webHidden/>
              </w:rPr>
              <w:tab/>
            </w:r>
            <w:r w:rsidR="00574621">
              <w:rPr>
                <w:noProof/>
                <w:webHidden/>
              </w:rPr>
              <w:fldChar w:fldCharType="begin"/>
            </w:r>
            <w:r w:rsidR="00574621">
              <w:rPr>
                <w:noProof/>
                <w:webHidden/>
              </w:rPr>
              <w:instrText xml:space="preserve"> PAGEREF _Toc509848881 \h </w:instrText>
            </w:r>
            <w:r w:rsidR="00574621">
              <w:rPr>
                <w:noProof/>
                <w:webHidden/>
              </w:rPr>
            </w:r>
            <w:r w:rsidR="00574621">
              <w:rPr>
                <w:noProof/>
                <w:webHidden/>
              </w:rPr>
              <w:fldChar w:fldCharType="separate"/>
            </w:r>
            <w:r w:rsidR="00574621">
              <w:rPr>
                <w:noProof/>
                <w:webHidden/>
              </w:rPr>
              <w:t>3</w:t>
            </w:r>
            <w:r w:rsidR="00574621">
              <w:rPr>
                <w:noProof/>
                <w:webHidden/>
              </w:rPr>
              <w:fldChar w:fldCharType="end"/>
            </w:r>
          </w:hyperlink>
        </w:p>
        <w:p w:rsidR="00574621" w:rsidRDefault="00C569A9">
          <w:pPr>
            <w:pStyle w:val="20"/>
            <w:tabs>
              <w:tab w:val="right" w:leader="dot" w:pos="9060"/>
            </w:tabs>
            <w:rPr>
              <w:rFonts w:asciiTheme="minorHAnsi" w:eastAsiaTheme="minorEastAsia" w:hAnsiTheme="minorHAnsi"/>
              <w:noProof/>
              <w:lang w:eastAsia="el-GR"/>
            </w:rPr>
          </w:pPr>
          <w:hyperlink w:anchor="_Toc509848882" w:history="1">
            <w:r w:rsidR="00574621" w:rsidRPr="00FF62C5">
              <w:rPr>
                <w:rStyle w:val="-"/>
                <w:noProof/>
                <w:lang w:val="en-US"/>
              </w:rPr>
              <w:t>The biophysical environment 2</w:t>
            </w:r>
            <w:r w:rsidR="00574621">
              <w:rPr>
                <w:noProof/>
                <w:webHidden/>
              </w:rPr>
              <w:tab/>
            </w:r>
            <w:r w:rsidR="00574621">
              <w:rPr>
                <w:noProof/>
                <w:webHidden/>
              </w:rPr>
              <w:fldChar w:fldCharType="begin"/>
            </w:r>
            <w:r w:rsidR="00574621">
              <w:rPr>
                <w:noProof/>
                <w:webHidden/>
              </w:rPr>
              <w:instrText xml:space="preserve"> PAGEREF _Toc509848882 \h </w:instrText>
            </w:r>
            <w:r w:rsidR="00574621">
              <w:rPr>
                <w:noProof/>
                <w:webHidden/>
              </w:rPr>
            </w:r>
            <w:r w:rsidR="00574621">
              <w:rPr>
                <w:noProof/>
                <w:webHidden/>
              </w:rPr>
              <w:fldChar w:fldCharType="separate"/>
            </w:r>
            <w:r w:rsidR="00574621">
              <w:rPr>
                <w:noProof/>
                <w:webHidden/>
              </w:rPr>
              <w:t>3</w:t>
            </w:r>
            <w:r w:rsidR="00574621">
              <w:rPr>
                <w:noProof/>
                <w:webHidden/>
              </w:rPr>
              <w:fldChar w:fldCharType="end"/>
            </w:r>
          </w:hyperlink>
        </w:p>
        <w:p w:rsidR="00574621" w:rsidRDefault="00C569A9">
          <w:pPr>
            <w:pStyle w:val="10"/>
            <w:tabs>
              <w:tab w:val="right" w:leader="dot" w:pos="9060"/>
            </w:tabs>
            <w:rPr>
              <w:rFonts w:asciiTheme="minorHAnsi" w:eastAsiaTheme="minorEastAsia" w:hAnsiTheme="minorHAnsi"/>
              <w:noProof/>
              <w:lang w:eastAsia="el-GR"/>
            </w:rPr>
          </w:pPr>
          <w:hyperlink w:anchor="_Toc509848883" w:history="1">
            <w:r w:rsidR="00574621" w:rsidRPr="00FF62C5">
              <w:rPr>
                <w:rStyle w:val="-"/>
                <w:noProof/>
                <w:lang w:val="en-US"/>
              </w:rPr>
              <w:t>An atmosphere</w:t>
            </w:r>
            <w:r w:rsidR="00574621">
              <w:rPr>
                <w:noProof/>
                <w:webHidden/>
              </w:rPr>
              <w:tab/>
            </w:r>
            <w:r w:rsidR="00574621">
              <w:rPr>
                <w:noProof/>
                <w:webHidden/>
              </w:rPr>
              <w:fldChar w:fldCharType="begin"/>
            </w:r>
            <w:r w:rsidR="00574621">
              <w:rPr>
                <w:noProof/>
                <w:webHidden/>
              </w:rPr>
              <w:instrText xml:space="preserve"> PAGEREF _Toc509848883 \h </w:instrText>
            </w:r>
            <w:r w:rsidR="00574621">
              <w:rPr>
                <w:noProof/>
                <w:webHidden/>
              </w:rPr>
            </w:r>
            <w:r w:rsidR="00574621">
              <w:rPr>
                <w:noProof/>
                <w:webHidden/>
              </w:rPr>
              <w:fldChar w:fldCharType="separate"/>
            </w:r>
            <w:r w:rsidR="00574621">
              <w:rPr>
                <w:noProof/>
                <w:webHidden/>
              </w:rPr>
              <w:t>4</w:t>
            </w:r>
            <w:r w:rsidR="00574621">
              <w:rPr>
                <w:noProof/>
                <w:webHidden/>
              </w:rPr>
              <w:fldChar w:fldCharType="end"/>
            </w:r>
          </w:hyperlink>
        </w:p>
        <w:p w:rsidR="00574621" w:rsidRDefault="00C569A9">
          <w:pPr>
            <w:pStyle w:val="20"/>
            <w:tabs>
              <w:tab w:val="right" w:leader="dot" w:pos="9060"/>
            </w:tabs>
            <w:rPr>
              <w:rFonts w:asciiTheme="minorHAnsi" w:eastAsiaTheme="minorEastAsia" w:hAnsiTheme="minorHAnsi"/>
              <w:noProof/>
              <w:lang w:eastAsia="el-GR"/>
            </w:rPr>
          </w:pPr>
          <w:hyperlink w:anchor="_Toc509848884" w:history="1">
            <w:r w:rsidR="00574621" w:rsidRPr="00FF62C5">
              <w:rPr>
                <w:rStyle w:val="-"/>
                <w:noProof/>
                <w:lang w:val="en-US"/>
              </w:rPr>
              <w:t>An atmosphere 2</w:t>
            </w:r>
            <w:r w:rsidR="00574621">
              <w:rPr>
                <w:noProof/>
                <w:webHidden/>
              </w:rPr>
              <w:tab/>
            </w:r>
            <w:r w:rsidR="00574621">
              <w:rPr>
                <w:noProof/>
                <w:webHidden/>
              </w:rPr>
              <w:fldChar w:fldCharType="begin"/>
            </w:r>
            <w:r w:rsidR="00574621">
              <w:rPr>
                <w:noProof/>
                <w:webHidden/>
              </w:rPr>
              <w:instrText xml:space="preserve"> PAGEREF _Toc509848884 \h </w:instrText>
            </w:r>
            <w:r w:rsidR="00574621">
              <w:rPr>
                <w:noProof/>
                <w:webHidden/>
              </w:rPr>
            </w:r>
            <w:r w:rsidR="00574621">
              <w:rPr>
                <w:noProof/>
                <w:webHidden/>
              </w:rPr>
              <w:fldChar w:fldCharType="separate"/>
            </w:r>
            <w:r w:rsidR="00574621">
              <w:rPr>
                <w:noProof/>
                <w:webHidden/>
              </w:rPr>
              <w:t>4</w:t>
            </w:r>
            <w:r w:rsidR="00574621">
              <w:rPr>
                <w:noProof/>
                <w:webHidden/>
              </w:rPr>
              <w:fldChar w:fldCharType="end"/>
            </w:r>
          </w:hyperlink>
        </w:p>
        <w:p w:rsidR="00574621" w:rsidRDefault="00C569A9">
          <w:pPr>
            <w:pStyle w:val="10"/>
            <w:tabs>
              <w:tab w:val="right" w:leader="dot" w:pos="9060"/>
            </w:tabs>
            <w:rPr>
              <w:rFonts w:asciiTheme="minorHAnsi" w:eastAsiaTheme="minorEastAsia" w:hAnsiTheme="minorHAnsi"/>
              <w:noProof/>
              <w:lang w:eastAsia="el-GR"/>
            </w:rPr>
          </w:pPr>
          <w:hyperlink w:anchor="_Toc509848885" w:history="1">
            <w:r w:rsidR="00574621" w:rsidRPr="00FF62C5">
              <w:rPr>
                <w:rStyle w:val="-"/>
                <w:noProof/>
                <w:lang w:val="en-US"/>
              </w:rPr>
              <w:t xml:space="preserve"> Organisms</w:t>
            </w:r>
            <w:r w:rsidR="00574621">
              <w:rPr>
                <w:noProof/>
                <w:webHidden/>
              </w:rPr>
              <w:tab/>
            </w:r>
            <w:r w:rsidR="00574621">
              <w:rPr>
                <w:noProof/>
                <w:webHidden/>
              </w:rPr>
              <w:fldChar w:fldCharType="begin"/>
            </w:r>
            <w:r w:rsidR="00574621">
              <w:rPr>
                <w:noProof/>
                <w:webHidden/>
              </w:rPr>
              <w:instrText xml:space="preserve"> PAGEREF _Toc509848885 \h </w:instrText>
            </w:r>
            <w:r w:rsidR="00574621">
              <w:rPr>
                <w:noProof/>
                <w:webHidden/>
              </w:rPr>
            </w:r>
            <w:r w:rsidR="00574621">
              <w:rPr>
                <w:noProof/>
                <w:webHidden/>
              </w:rPr>
              <w:fldChar w:fldCharType="separate"/>
            </w:r>
            <w:r w:rsidR="00574621">
              <w:rPr>
                <w:noProof/>
                <w:webHidden/>
              </w:rPr>
              <w:t>5</w:t>
            </w:r>
            <w:r w:rsidR="00574621">
              <w:rPr>
                <w:noProof/>
                <w:webHidden/>
              </w:rPr>
              <w:fldChar w:fldCharType="end"/>
            </w:r>
          </w:hyperlink>
        </w:p>
        <w:p w:rsidR="00574621" w:rsidRDefault="00C569A9">
          <w:pPr>
            <w:pStyle w:val="20"/>
            <w:tabs>
              <w:tab w:val="right" w:leader="dot" w:pos="9060"/>
            </w:tabs>
            <w:rPr>
              <w:rFonts w:asciiTheme="minorHAnsi" w:eastAsiaTheme="minorEastAsia" w:hAnsiTheme="minorHAnsi"/>
              <w:noProof/>
              <w:lang w:eastAsia="el-GR"/>
            </w:rPr>
          </w:pPr>
          <w:hyperlink w:anchor="_Toc509848886" w:history="1">
            <w:r w:rsidR="00574621" w:rsidRPr="00FF62C5">
              <w:rPr>
                <w:rStyle w:val="-"/>
                <w:noProof/>
                <w:lang w:val="en-US"/>
              </w:rPr>
              <w:t>Organisms 2</w:t>
            </w:r>
            <w:r w:rsidR="00574621">
              <w:rPr>
                <w:noProof/>
                <w:webHidden/>
              </w:rPr>
              <w:tab/>
            </w:r>
            <w:r w:rsidR="00574621">
              <w:rPr>
                <w:noProof/>
                <w:webHidden/>
              </w:rPr>
              <w:fldChar w:fldCharType="begin"/>
            </w:r>
            <w:r w:rsidR="00574621">
              <w:rPr>
                <w:noProof/>
                <w:webHidden/>
              </w:rPr>
              <w:instrText xml:space="preserve"> PAGEREF _Toc509848886 \h </w:instrText>
            </w:r>
            <w:r w:rsidR="00574621">
              <w:rPr>
                <w:noProof/>
                <w:webHidden/>
              </w:rPr>
            </w:r>
            <w:r w:rsidR="00574621">
              <w:rPr>
                <w:noProof/>
                <w:webHidden/>
              </w:rPr>
              <w:fldChar w:fldCharType="separate"/>
            </w:r>
            <w:r w:rsidR="00574621">
              <w:rPr>
                <w:noProof/>
                <w:webHidden/>
              </w:rPr>
              <w:t>6</w:t>
            </w:r>
            <w:r w:rsidR="00574621">
              <w:rPr>
                <w:noProof/>
                <w:webHidden/>
              </w:rPr>
              <w:fldChar w:fldCharType="end"/>
            </w:r>
          </w:hyperlink>
        </w:p>
        <w:p w:rsidR="00574621" w:rsidRDefault="00C569A9">
          <w:pPr>
            <w:pStyle w:val="10"/>
            <w:tabs>
              <w:tab w:val="right" w:leader="dot" w:pos="9060"/>
            </w:tabs>
            <w:rPr>
              <w:rFonts w:asciiTheme="minorHAnsi" w:eastAsiaTheme="minorEastAsia" w:hAnsiTheme="minorHAnsi"/>
              <w:noProof/>
              <w:lang w:eastAsia="el-GR"/>
            </w:rPr>
          </w:pPr>
          <w:hyperlink w:anchor="_Toc509848887" w:history="1">
            <w:r w:rsidR="00574621" w:rsidRPr="00FF62C5">
              <w:rPr>
                <w:rStyle w:val="-"/>
                <w:noProof/>
                <w:lang w:val="en-US"/>
              </w:rPr>
              <w:t>Bacteria</w:t>
            </w:r>
            <w:r w:rsidR="00574621">
              <w:rPr>
                <w:noProof/>
                <w:webHidden/>
              </w:rPr>
              <w:tab/>
            </w:r>
            <w:r w:rsidR="00574621">
              <w:rPr>
                <w:noProof/>
                <w:webHidden/>
              </w:rPr>
              <w:fldChar w:fldCharType="begin"/>
            </w:r>
            <w:r w:rsidR="00574621">
              <w:rPr>
                <w:noProof/>
                <w:webHidden/>
              </w:rPr>
              <w:instrText xml:space="preserve"> PAGEREF _Toc509848887 \h </w:instrText>
            </w:r>
            <w:r w:rsidR="00574621">
              <w:rPr>
                <w:noProof/>
                <w:webHidden/>
              </w:rPr>
            </w:r>
            <w:r w:rsidR="00574621">
              <w:rPr>
                <w:noProof/>
                <w:webHidden/>
              </w:rPr>
              <w:fldChar w:fldCharType="separate"/>
            </w:r>
            <w:r w:rsidR="00574621">
              <w:rPr>
                <w:noProof/>
                <w:webHidden/>
              </w:rPr>
              <w:t>7</w:t>
            </w:r>
            <w:r w:rsidR="00574621">
              <w:rPr>
                <w:noProof/>
                <w:webHidden/>
              </w:rPr>
              <w:fldChar w:fldCharType="end"/>
            </w:r>
          </w:hyperlink>
        </w:p>
        <w:p w:rsidR="00574621" w:rsidRDefault="00C569A9">
          <w:pPr>
            <w:pStyle w:val="20"/>
            <w:tabs>
              <w:tab w:val="right" w:leader="dot" w:pos="9060"/>
            </w:tabs>
            <w:rPr>
              <w:rFonts w:asciiTheme="minorHAnsi" w:eastAsiaTheme="minorEastAsia" w:hAnsiTheme="minorHAnsi"/>
              <w:noProof/>
              <w:lang w:eastAsia="el-GR"/>
            </w:rPr>
          </w:pPr>
          <w:hyperlink w:anchor="_Toc509848888" w:history="1">
            <w:r w:rsidR="00574621" w:rsidRPr="00FF62C5">
              <w:rPr>
                <w:rStyle w:val="-"/>
                <w:noProof/>
                <w:lang w:val="en-US"/>
              </w:rPr>
              <w:t>Bacteria 2</w:t>
            </w:r>
            <w:r w:rsidR="00574621">
              <w:rPr>
                <w:noProof/>
                <w:webHidden/>
              </w:rPr>
              <w:tab/>
            </w:r>
            <w:r w:rsidR="00574621">
              <w:rPr>
                <w:noProof/>
                <w:webHidden/>
              </w:rPr>
              <w:fldChar w:fldCharType="begin"/>
            </w:r>
            <w:r w:rsidR="00574621">
              <w:rPr>
                <w:noProof/>
                <w:webHidden/>
              </w:rPr>
              <w:instrText xml:space="preserve"> PAGEREF _Toc509848888 \h </w:instrText>
            </w:r>
            <w:r w:rsidR="00574621">
              <w:rPr>
                <w:noProof/>
                <w:webHidden/>
              </w:rPr>
            </w:r>
            <w:r w:rsidR="00574621">
              <w:rPr>
                <w:noProof/>
                <w:webHidden/>
              </w:rPr>
              <w:fldChar w:fldCharType="separate"/>
            </w:r>
            <w:r w:rsidR="00574621">
              <w:rPr>
                <w:noProof/>
                <w:webHidden/>
              </w:rPr>
              <w:t>7</w:t>
            </w:r>
            <w:r w:rsidR="00574621">
              <w:rPr>
                <w:noProof/>
                <w:webHidden/>
              </w:rPr>
              <w:fldChar w:fldCharType="end"/>
            </w:r>
          </w:hyperlink>
        </w:p>
        <w:p w:rsidR="00574621" w:rsidRDefault="00C569A9">
          <w:pPr>
            <w:pStyle w:val="10"/>
            <w:tabs>
              <w:tab w:val="right" w:leader="dot" w:pos="9060"/>
            </w:tabs>
            <w:rPr>
              <w:rFonts w:asciiTheme="minorHAnsi" w:eastAsiaTheme="minorEastAsia" w:hAnsiTheme="minorHAnsi"/>
              <w:noProof/>
              <w:lang w:eastAsia="el-GR"/>
            </w:rPr>
          </w:pPr>
          <w:hyperlink w:anchor="_Toc509848889" w:history="1">
            <w:r w:rsidR="00574621" w:rsidRPr="00FF62C5">
              <w:rPr>
                <w:rStyle w:val="-"/>
                <w:noProof/>
                <w:lang w:val="en-US"/>
              </w:rPr>
              <w:t>Η οικογένειά μου</w:t>
            </w:r>
            <w:r w:rsidR="00574621">
              <w:rPr>
                <w:noProof/>
                <w:webHidden/>
              </w:rPr>
              <w:tab/>
            </w:r>
            <w:r w:rsidR="00574621">
              <w:rPr>
                <w:noProof/>
                <w:webHidden/>
              </w:rPr>
              <w:fldChar w:fldCharType="begin"/>
            </w:r>
            <w:r w:rsidR="00574621">
              <w:rPr>
                <w:noProof/>
                <w:webHidden/>
              </w:rPr>
              <w:instrText xml:space="preserve"> PAGEREF _Toc509848889 \h </w:instrText>
            </w:r>
            <w:r w:rsidR="00574621">
              <w:rPr>
                <w:noProof/>
                <w:webHidden/>
              </w:rPr>
            </w:r>
            <w:r w:rsidR="00574621">
              <w:rPr>
                <w:noProof/>
                <w:webHidden/>
              </w:rPr>
              <w:fldChar w:fldCharType="separate"/>
            </w:r>
            <w:r w:rsidR="00574621">
              <w:rPr>
                <w:noProof/>
                <w:webHidden/>
              </w:rPr>
              <w:t>8</w:t>
            </w:r>
            <w:r w:rsidR="00574621">
              <w:rPr>
                <w:noProof/>
                <w:webHidden/>
              </w:rPr>
              <w:fldChar w:fldCharType="end"/>
            </w:r>
          </w:hyperlink>
        </w:p>
        <w:p w:rsidR="00574621" w:rsidRDefault="00C569A9">
          <w:pPr>
            <w:pStyle w:val="10"/>
            <w:tabs>
              <w:tab w:val="right" w:leader="dot" w:pos="9060"/>
            </w:tabs>
            <w:rPr>
              <w:rFonts w:asciiTheme="minorHAnsi" w:eastAsiaTheme="minorEastAsia" w:hAnsiTheme="minorHAnsi"/>
              <w:noProof/>
              <w:lang w:eastAsia="el-GR"/>
            </w:rPr>
          </w:pPr>
          <w:hyperlink w:anchor="_Toc509848890" w:history="1">
            <w:r w:rsidR="00574621" w:rsidRPr="00FF62C5">
              <w:rPr>
                <w:rStyle w:val="-"/>
                <w:noProof/>
                <w:lang w:eastAsia="el-GR"/>
              </w:rPr>
              <w:drawing>
                <wp:inline distT="0" distB="0" distL="0" distR="0" wp14:anchorId="5953647C" wp14:editId="6F42C522">
                  <wp:extent cx="5486400" cy="3200400"/>
                  <wp:effectExtent l="76200" t="0" r="95250" b="5715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00574621">
              <w:rPr>
                <w:noProof/>
                <w:webHidden/>
              </w:rPr>
              <w:tab/>
            </w:r>
            <w:r w:rsidR="00574621">
              <w:rPr>
                <w:noProof/>
                <w:webHidden/>
              </w:rPr>
              <w:fldChar w:fldCharType="begin"/>
            </w:r>
            <w:r w:rsidR="00574621">
              <w:rPr>
                <w:noProof/>
                <w:webHidden/>
              </w:rPr>
              <w:instrText xml:space="preserve"> PAGEREF _Toc509848890 \h </w:instrText>
            </w:r>
            <w:r w:rsidR="00574621">
              <w:rPr>
                <w:noProof/>
                <w:webHidden/>
              </w:rPr>
            </w:r>
            <w:r w:rsidR="00574621">
              <w:rPr>
                <w:noProof/>
                <w:webHidden/>
              </w:rPr>
              <w:fldChar w:fldCharType="separate"/>
            </w:r>
            <w:r w:rsidR="00574621">
              <w:rPr>
                <w:noProof/>
                <w:webHidden/>
              </w:rPr>
              <w:t>8</w:t>
            </w:r>
            <w:r w:rsidR="00574621">
              <w:rPr>
                <w:noProof/>
                <w:webHidden/>
              </w:rPr>
              <w:fldChar w:fldCharType="end"/>
            </w:r>
          </w:hyperlink>
        </w:p>
        <w:p w:rsidR="005860FE" w:rsidRDefault="005860FE" w:rsidP="005860FE">
          <w:pPr>
            <w:ind w:firstLine="0"/>
          </w:pPr>
          <w:r>
            <w:fldChar w:fldCharType="end"/>
          </w:r>
        </w:p>
      </w:sdtContent>
    </w:sdt>
    <w:p w:rsidR="005860FE" w:rsidRPr="005860FE" w:rsidRDefault="005860FE" w:rsidP="005860FE">
      <w:r>
        <w:rPr>
          <w:lang w:val="en-US"/>
        </w:rPr>
        <w:br w:type="page"/>
      </w:r>
    </w:p>
    <w:p w:rsidR="00351011" w:rsidRDefault="00351011" w:rsidP="00351011">
      <w:pPr>
        <w:pStyle w:val="1"/>
        <w:rPr>
          <w:lang w:val="en-US"/>
        </w:rPr>
      </w:pPr>
      <w:bookmarkStart w:id="2" w:name="_Toc509848879"/>
      <w:r w:rsidRPr="00351011">
        <w:rPr>
          <w:lang w:val="en-US"/>
        </w:rPr>
        <w:lastRenderedPageBreak/>
        <w:t>Ecology</w:t>
      </w:r>
      <w:bookmarkEnd w:id="2"/>
    </w:p>
    <w:p w:rsidR="002A2071" w:rsidRDefault="007F7849">
      <w:pPr>
        <w:rPr>
          <w:lang w:val="en-US"/>
        </w:rPr>
      </w:pPr>
      <w:r w:rsidRPr="007F7849">
        <w:rPr>
          <w:lang w:val="en-US"/>
        </w:rPr>
        <w:t xml:space="preserve">Ecology (from Greek: </w:t>
      </w:r>
      <w:proofErr w:type="spellStart"/>
      <w:r w:rsidRPr="007F7849">
        <w:t>οἶκος</w:t>
      </w:r>
      <w:proofErr w:type="spellEnd"/>
      <w:r w:rsidRPr="007F7849">
        <w:rPr>
          <w:lang w:val="en-US"/>
        </w:rPr>
        <w:t>, "house", or "environment"; -</w:t>
      </w:r>
      <w:r w:rsidRPr="007F7849">
        <w:t>λογία</w:t>
      </w:r>
      <w:r w:rsidRPr="007F7849">
        <w:rPr>
          <w:lang w:val="en-US"/>
        </w:rPr>
        <w:t>, "study of"</w:t>
      </w:r>
      <w:proofErr w:type="gramStart"/>
      <w:r w:rsidRPr="007F7849">
        <w:rPr>
          <w:lang w:val="en-US"/>
        </w:rPr>
        <w:t>)[</w:t>
      </w:r>
      <w:proofErr w:type="gramEnd"/>
      <w:r w:rsidRPr="007F7849">
        <w:rPr>
          <w:lang w:val="en-US"/>
        </w:rPr>
        <w:t xml:space="preserve">A] is the branch of biology[1] which studies the interactions among organisms and their environment. Objects of study include interactions of organisms with each other and with </w:t>
      </w:r>
      <w:del w:id="3" w:author="User" w:date="2018-03-26T17:30:00Z">
        <w:r w:rsidRPr="007F7849" w:rsidDel="00574621">
          <w:rPr>
            <w:lang w:val="en-US"/>
          </w:rPr>
          <w:delText xml:space="preserve">abiotic </w:delText>
        </w:r>
      </w:del>
      <w:ins w:id="4" w:author="User" w:date="2018-03-26T17:30:00Z">
        <w:r w:rsidR="00574621">
          <w:rPr>
            <w:lang w:val="en-US"/>
          </w:rPr>
          <w:t>no life</w:t>
        </w:r>
        <w:r w:rsidR="00574621" w:rsidRPr="007F7849">
          <w:rPr>
            <w:lang w:val="en-US"/>
          </w:rPr>
          <w:t xml:space="preserve"> </w:t>
        </w:r>
      </w:ins>
      <w:r w:rsidRPr="007F7849">
        <w:rPr>
          <w:lang w:val="en-US"/>
        </w:rPr>
        <w:t xml:space="preserve">components of their environment. Topics of interest include the biodiversity, distribution, biomass, and populations of organisms, as well as cooperation and competition within and between species. Ecosystems are </w:t>
      </w:r>
      <w:del w:id="5" w:author="User" w:date="2018-03-26T17:21:00Z">
        <w:r w:rsidRPr="007F7849" w:rsidDel="00FF0523">
          <w:rPr>
            <w:lang w:val="en-US"/>
          </w:rPr>
          <w:delText xml:space="preserve">dynamically </w:delText>
        </w:r>
      </w:del>
      <w:ins w:id="6" w:author="User" w:date="2018-03-26T17:21:00Z">
        <w:r w:rsidR="00FF0523">
          <w:rPr>
            <w:lang w:val="en-US"/>
          </w:rPr>
          <w:t>energetic</w:t>
        </w:r>
        <w:r w:rsidR="00FF0523" w:rsidRPr="007F7849">
          <w:rPr>
            <w:lang w:val="en-US"/>
          </w:rPr>
          <w:t xml:space="preserve"> </w:t>
        </w:r>
      </w:ins>
      <w:r w:rsidRPr="007F7849">
        <w:rPr>
          <w:lang w:val="en-US"/>
        </w:rPr>
        <w:t xml:space="preserve">interacting systems of organisms, the communities they make up, and the </w:t>
      </w:r>
      <w:del w:id="7" w:author="User" w:date="2018-03-26T17:23:00Z">
        <w:r w:rsidRPr="007F7849" w:rsidDel="00FF0523">
          <w:rPr>
            <w:lang w:val="en-US"/>
          </w:rPr>
          <w:delText>non-living</w:delText>
        </w:r>
      </w:del>
      <w:ins w:id="8" w:author="User" w:date="2018-03-26T17:23:00Z">
        <w:r w:rsidR="00FF0523">
          <w:rPr>
            <w:lang w:val="en-US"/>
          </w:rPr>
          <w:t>lifeless</w:t>
        </w:r>
      </w:ins>
      <w:r w:rsidRPr="007F7849">
        <w:rPr>
          <w:lang w:val="en-US"/>
        </w:rPr>
        <w:t xml:space="preserve"> components of their environment. Ecosystem processes, such as primary production, </w:t>
      </w:r>
      <w:proofErr w:type="spellStart"/>
      <w:r w:rsidRPr="007F7849">
        <w:rPr>
          <w:lang w:val="en-US"/>
        </w:rPr>
        <w:t>pedogenesis</w:t>
      </w:r>
      <w:proofErr w:type="spellEnd"/>
      <w:r w:rsidRPr="007F7849">
        <w:rPr>
          <w:lang w:val="en-US"/>
        </w:rPr>
        <w:t xml:space="preserve">, </w:t>
      </w:r>
      <w:del w:id="9" w:author="User" w:date="2018-03-26T17:31:00Z">
        <w:r w:rsidRPr="007F7849" w:rsidDel="00574621">
          <w:rPr>
            <w:lang w:val="en-US"/>
          </w:rPr>
          <w:delText xml:space="preserve">nutrient </w:delText>
        </w:r>
      </w:del>
      <w:ins w:id="10" w:author="User" w:date="2018-03-26T17:31:00Z">
        <w:r w:rsidR="00574621">
          <w:rPr>
            <w:lang w:val="en-US"/>
          </w:rPr>
          <w:t>food</w:t>
        </w:r>
        <w:r w:rsidR="00574621" w:rsidRPr="007F7849">
          <w:rPr>
            <w:lang w:val="en-US"/>
          </w:rPr>
          <w:t xml:space="preserve"> </w:t>
        </w:r>
      </w:ins>
      <w:r w:rsidRPr="007F7849">
        <w:rPr>
          <w:lang w:val="en-US"/>
        </w:rPr>
        <w:t>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351011" w:rsidRDefault="00351011" w:rsidP="00354AFC">
      <w:pPr>
        <w:pStyle w:val="2"/>
        <w:rPr>
          <w:lang w:val="en-US"/>
        </w:rPr>
      </w:pPr>
      <w:bookmarkStart w:id="11" w:name="_Toc509848880"/>
      <w:r w:rsidRPr="00351011">
        <w:rPr>
          <w:lang w:val="en-US"/>
        </w:rPr>
        <w:t>Ecology</w:t>
      </w:r>
      <w:r>
        <w:rPr>
          <w:lang w:val="en-US"/>
        </w:rPr>
        <w:t xml:space="preserve"> 2</w:t>
      </w:r>
      <w:bookmarkEnd w:id="11"/>
    </w:p>
    <w:p w:rsidR="007F7849" w:rsidRDefault="007F7849">
      <w:pPr>
        <w:rPr>
          <w:lang w:val="en-US"/>
        </w:rPr>
      </w:pPr>
      <w:r w:rsidRPr="007F7849">
        <w:rPr>
          <w:lang w:val="en-US"/>
        </w:rPr>
        <w:t xml:space="preserve">Ecology (from Greek: </w:t>
      </w:r>
      <w:proofErr w:type="spellStart"/>
      <w:r w:rsidRPr="007F7849">
        <w:rPr>
          <w:lang w:val="en-US"/>
        </w:rPr>
        <w:t>οἶκος</w:t>
      </w:r>
      <w:proofErr w:type="spellEnd"/>
      <w:r w:rsidRPr="007F7849">
        <w:rPr>
          <w:lang w:val="en-US"/>
        </w:rPr>
        <w:t>, "house", or "environment"; -</w:t>
      </w:r>
      <w:proofErr w:type="spellStart"/>
      <w:r w:rsidRPr="007F7849">
        <w:rPr>
          <w:lang w:val="en-US"/>
        </w:rPr>
        <w:t>λογί</w:t>
      </w:r>
      <w:proofErr w:type="spellEnd"/>
      <w:r w:rsidRPr="007F7849">
        <w:rPr>
          <w:lang w:val="en-US"/>
        </w:rPr>
        <w:t>α, "study of"</w:t>
      </w:r>
      <w:proofErr w:type="gramStart"/>
      <w:r w:rsidRPr="007F7849">
        <w:rPr>
          <w:lang w:val="en-US"/>
        </w:rPr>
        <w:t>)[</w:t>
      </w:r>
      <w:proofErr w:type="gramEnd"/>
      <w:r w:rsidRPr="007F7849">
        <w:rPr>
          <w:lang w:val="en-US"/>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7F7849">
        <w:rPr>
          <w:lang w:val="en-US"/>
        </w:rPr>
        <w:t>pedogenesis</w:t>
      </w:r>
      <w:proofErr w:type="spellEnd"/>
      <w:r w:rsidRPr="007F7849">
        <w:rPr>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7F7849" w:rsidRDefault="007F7849">
      <w:pPr>
        <w:rPr>
          <w:lang w:val="en-US"/>
        </w:rPr>
      </w:pPr>
      <w:r w:rsidRPr="007F7849">
        <w:rPr>
          <w:lang w:val="en-US"/>
        </w:rPr>
        <w:t xml:space="preserve">Ecology (from Greek: </w:t>
      </w:r>
      <w:proofErr w:type="spellStart"/>
      <w:r w:rsidRPr="007F7849">
        <w:rPr>
          <w:lang w:val="en-US"/>
        </w:rPr>
        <w:t>οἶκος</w:t>
      </w:r>
      <w:proofErr w:type="spellEnd"/>
      <w:r w:rsidRPr="007F7849">
        <w:rPr>
          <w:lang w:val="en-US"/>
        </w:rPr>
        <w:t>, "house", or "environment"; -</w:t>
      </w:r>
      <w:proofErr w:type="spellStart"/>
      <w:r w:rsidRPr="007F7849">
        <w:rPr>
          <w:lang w:val="en-US"/>
        </w:rPr>
        <w:t>λογί</w:t>
      </w:r>
      <w:proofErr w:type="spellEnd"/>
      <w:r w:rsidRPr="007F7849">
        <w:rPr>
          <w:lang w:val="en-US"/>
        </w:rPr>
        <w:t>α, "study of"</w:t>
      </w:r>
      <w:proofErr w:type="gramStart"/>
      <w:r w:rsidRPr="007F7849">
        <w:rPr>
          <w:lang w:val="en-US"/>
        </w:rPr>
        <w:t>)[</w:t>
      </w:r>
      <w:proofErr w:type="gramEnd"/>
      <w:r w:rsidRPr="007F7849">
        <w:rPr>
          <w:lang w:val="en-US"/>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7F7849">
        <w:rPr>
          <w:lang w:val="en-US"/>
        </w:rPr>
        <w:t>pedogenesis</w:t>
      </w:r>
      <w:proofErr w:type="spellEnd"/>
      <w:r w:rsidRPr="007F7849">
        <w:rPr>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7F7849" w:rsidRDefault="007F7849">
      <w:pPr>
        <w:rPr>
          <w:lang w:val="en-US"/>
        </w:rPr>
      </w:pPr>
      <w:r>
        <w:rPr>
          <w:lang w:val="en-US"/>
        </w:rPr>
        <w:br w:type="page"/>
      </w:r>
    </w:p>
    <w:p w:rsidR="00351011" w:rsidRDefault="00351011" w:rsidP="00351011">
      <w:pPr>
        <w:pStyle w:val="1"/>
        <w:rPr>
          <w:lang w:val="en-US"/>
        </w:rPr>
      </w:pPr>
      <w:bookmarkStart w:id="12" w:name="_Toc509848881"/>
      <w:r w:rsidRPr="00351011">
        <w:rPr>
          <w:lang w:val="en-US"/>
        </w:rPr>
        <w:lastRenderedPageBreak/>
        <w:t>The biophysical environment</w:t>
      </w:r>
      <w:bookmarkEnd w:id="12"/>
    </w:p>
    <w:p w:rsidR="007F7849" w:rsidRDefault="007F7849" w:rsidP="007F7849">
      <w:pPr>
        <w:rPr>
          <w:lang w:val="en-US"/>
        </w:rPr>
      </w:pPr>
      <w:r w:rsidRPr="007F7849">
        <w:rPr>
          <w:lang w:val="en-US"/>
        </w:rPr>
        <w:t>The biophysical environment is the biotic and abiotic surrounding of an organism or population, and consequently includes the factors that have an influence in their survival, development, and evolution</w:t>
      </w:r>
      <w:proofErr w:type="gramStart"/>
      <w:r w:rsidRPr="007F7849">
        <w:rPr>
          <w:lang w:val="en-US"/>
        </w:rPr>
        <w:t>.[</w:t>
      </w:r>
      <w:proofErr w:type="gramEnd"/>
      <w:r w:rsidRPr="007F7849">
        <w:rPr>
          <w:lang w:val="en-US"/>
        </w:rPr>
        <w:t>1] The biophysical environment can vary in scale from microscopic to global in extent. It can also be subdivided according to its attributes. Examples include the marine environment, the atmospheric environment and the terrestrial environment</w:t>
      </w:r>
      <w:proofErr w:type="gramStart"/>
      <w:r w:rsidRPr="007F7849">
        <w:rPr>
          <w:lang w:val="en-US"/>
        </w:rPr>
        <w:t>.[</w:t>
      </w:r>
      <w:proofErr w:type="gramEnd"/>
      <w:r w:rsidRPr="007F7849">
        <w:rPr>
          <w:lang w:val="en-US"/>
        </w:rPr>
        <w:t>2] The number of biophysical environments is countless, given that each living or</w:t>
      </w:r>
      <w:r>
        <w:rPr>
          <w:lang w:val="en-US"/>
        </w:rPr>
        <w:t>ganism has its own environment.</w:t>
      </w:r>
    </w:p>
    <w:p w:rsidR="007F7849" w:rsidRDefault="007F7849" w:rsidP="007F7849">
      <w:pPr>
        <w:rPr>
          <w:lang w:val="en-US"/>
        </w:rPr>
      </w:pPr>
      <w:r w:rsidRPr="007F7849">
        <w:rPr>
          <w:lang w:val="en-US"/>
        </w:rPr>
        <w:t>The term environment is often used as a short form for the biophysical environment, e.g. the UK's Environment Agency. The expression "the environment" often refers to a singular global environment in relation to humanity.</w:t>
      </w:r>
    </w:p>
    <w:p w:rsidR="00351011" w:rsidRDefault="00351011" w:rsidP="00354AFC">
      <w:pPr>
        <w:pStyle w:val="2"/>
        <w:rPr>
          <w:lang w:val="en-US"/>
        </w:rPr>
      </w:pPr>
      <w:bookmarkStart w:id="13" w:name="_Toc509848882"/>
      <w:r w:rsidRPr="00351011">
        <w:rPr>
          <w:lang w:val="en-US"/>
        </w:rPr>
        <w:t>The biophysical environment</w:t>
      </w:r>
      <w:r w:rsidR="00354AFC">
        <w:rPr>
          <w:lang w:val="en-US"/>
        </w:rPr>
        <w:t xml:space="preserve"> </w:t>
      </w:r>
      <w:r>
        <w:rPr>
          <w:lang w:val="en-US"/>
        </w:rPr>
        <w:t>2</w:t>
      </w:r>
      <w:bookmarkEnd w:id="13"/>
    </w:p>
    <w:p w:rsidR="007F7849" w:rsidRPr="007F7849" w:rsidRDefault="007F7849" w:rsidP="007F7849">
      <w:pPr>
        <w:rPr>
          <w:lang w:val="en-US"/>
        </w:rPr>
      </w:pPr>
      <w:r w:rsidRPr="007F7849">
        <w:rPr>
          <w:lang w:val="en-US"/>
        </w:rPr>
        <w:t>The biophysical environment is the biotic and abiotic surrounding of an organism or population, and consequently includes the factors that have an influence in their survival, development, and evolution</w:t>
      </w:r>
      <w:proofErr w:type="gramStart"/>
      <w:r w:rsidRPr="007F7849">
        <w:rPr>
          <w:lang w:val="en-US"/>
        </w:rPr>
        <w:t>.[</w:t>
      </w:r>
      <w:proofErr w:type="gramEnd"/>
      <w:r w:rsidRPr="007F7849">
        <w:rPr>
          <w:lang w:val="en-US"/>
        </w:rPr>
        <w:t>1] The biophysical environment can vary in scale from microscopic to global in extent. It can also be subdivided according to its attributes. Examples include the marine environment, the atmospheric environment and the terrestrial environment</w:t>
      </w:r>
      <w:proofErr w:type="gramStart"/>
      <w:r w:rsidRPr="007F7849">
        <w:rPr>
          <w:lang w:val="en-US"/>
        </w:rPr>
        <w:t>.[</w:t>
      </w:r>
      <w:proofErr w:type="gramEnd"/>
      <w:r w:rsidRPr="007F7849">
        <w:rPr>
          <w:lang w:val="en-US"/>
        </w:rPr>
        <w:t>2] The number of biophysical environments is countless, given that each living organism has its own environment.</w:t>
      </w:r>
    </w:p>
    <w:p w:rsidR="007F7849" w:rsidRDefault="007F7849" w:rsidP="007F7849">
      <w:pPr>
        <w:rPr>
          <w:lang w:val="en-US"/>
        </w:rPr>
      </w:pPr>
      <w:r w:rsidRPr="007F7849">
        <w:rPr>
          <w:lang w:val="en-US"/>
        </w:rPr>
        <w:t>The term environment is often used as a short form for the biophysical environment, e.g. the UK's Environment Agency. The expression "the environment" often refers to a singular global environment in relation to humanity.</w:t>
      </w:r>
    </w:p>
    <w:p w:rsidR="007F7849" w:rsidRPr="007F7849" w:rsidRDefault="007F7849" w:rsidP="007F7849">
      <w:pPr>
        <w:rPr>
          <w:lang w:val="en-US"/>
        </w:rPr>
      </w:pPr>
      <w:r w:rsidRPr="007F7849">
        <w:rPr>
          <w:lang w:val="en-US"/>
        </w:rPr>
        <w:t>The biophysical environment is the biotic and abiotic surrounding of an organism or population, and consequently includes the factors that have an influence in their survival, development, and evolution</w:t>
      </w:r>
      <w:proofErr w:type="gramStart"/>
      <w:r w:rsidRPr="007F7849">
        <w:rPr>
          <w:lang w:val="en-US"/>
        </w:rPr>
        <w:t>.[</w:t>
      </w:r>
      <w:proofErr w:type="gramEnd"/>
      <w:r w:rsidRPr="007F7849">
        <w:rPr>
          <w:lang w:val="en-US"/>
        </w:rPr>
        <w:t>1] The biophysical environment can vary in scale from microscopic to global in extent. It can also be subdivided according to its attributes. Examples include the marine environment, the atmospheric environment and the terrestrial environment</w:t>
      </w:r>
      <w:proofErr w:type="gramStart"/>
      <w:r w:rsidRPr="007F7849">
        <w:rPr>
          <w:lang w:val="en-US"/>
        </w:rPr>
        <w:t>.[</w:t>
      </w:r>
      <w:proofErr w:type="gramEnd"/>
      <w:r w:rsidRPr="007F7849">
        <w:rPr>
          <w:lang w:val="en-US"/>
        </w:rPr>
        <w:t>2] The number of biophysical environments is countless, given that each living organism has its own environment.</w:t>
      </w:r>
    </w:p>
    <w:p w:rsidR="007F7849" w:rsidRDefault="007F7849" w:rsidP="007F7849">
      <w:pPr>
        <w:rPr>
          <w:lang w:val="en-US"/>
        </w:rPr>
      </w:pPr>
      <w:r w:rsidRPr="007F7849">
        <w:rPr>
          <w:lang w:val="en-US"/>
        </w:rPr>
        <w:t>The term environment is often used as a short form for the biophysical environment, e.g. the UK's Environment Agency. The expression "the environment" often refers to a singular global environment in relation to humanity.</w:t>
      </w:r>
    </w:p>
    <w:p w:rsidR="007F7849" w:rsidRDefault="007F7849">
      <w:pPr>
        <w:rPr>
          <w:lang w:val="en-US"/>
        </w:rPr>
      </w:pPr>
      <w:r>
        <w:rPr>
          <w:lang w:val="en-US"/>
        </w:rPr>
        <w:br w:type="page"/>
      </w:r>
    </w:p>
    <w:p w:rsidR="00351011" w:rsidRDefault="00351011" w:rsidP="00351011">
      <w:pPr>
        <w:pStyle w:val="1"/>
        <w:rPr>
          <w:lang w:val="en-US"/>
        </w:rPr>
      </w:pPr>
      <w:bookmarkStart w:id="14" w:name="_Toc509848883"/>
      <w:r w:rsidRPr="00351011">
        <w:rPr>
          <w:lang w:val="en-US"/>
        </w:rPr>
        <w:lastRenderedPageBreak/>
        <w:t>An atmosphere</w:t>
      </w:r>
      <w:bookmarkEnd w:id="14"/>
    </w:p>
    <w:p w:rsidR="007F7849" w:rsidRPr="007F7849" w:rsidRDefault="007F7849" w:rsidP="007F7849">
      <w:pPr>
        <w:rPr>
          <w:lang w:val="en-US"/>
        </w:rPr>
      </w:pPr>
      <w:r w:rsidRPr="007F7849">
        <w:rPr>
          <w:lang w:val="en-US"/>
        </w:rPr>
        <w:t xml:space="preserve">An atmosphere (from Greek </w:t>
      </w:r>
      <w:proofErr w:type="spellStart"/>
      <w:r w:rsidRPr="007F7849">
        <w:rPr>
          <w:lang w:val="en-US"/>
        </w:rPr>
        <w:t>ἀτμός</w:t>
      </w:r>
      <w:proofErr w:type="spellEnd"/>
      <w:r w:rsidRPr="007F7849">
        <w:rPr>
          <w:lang w:val="en-US"/>
        </w:rPr>
        <w:t xml:space="preserve"> (</w:t>
      </w:r>
      <w:proofErr w:type="spellStart"/>
      <w:r w:rsidRPr="007F7849">
        <w:rPr>
          <w:lang w:val="en-US"/>
        </w:rPr>
        <w:t>atmos</w:t>
      </w:r>
      <w:proofErr w:type="spellEnd"/>
      <w:r w:rsidRPr="007F7849">
        <w:rPr>
          <w:lang w:val="en-US"/>
        </w:rPr>
        <w:t xml:space="preserve">), meaning 'vapor', and </w:t>
      </w:r>
      <w:proofErr w:type="spellStart"/>
      <w:r w:rsidRPr="007F7849">
        <w:rPr>
          <w:lang w:val="en-US"/>
        </w:rPr>
        <w:t>σφ</w:t>
      </w:r>
      <w:proofErr w:type="spellEnd"/>
      <w:r w:rsidRPr="007F7849">
        <w:rPr>
          <w:lang w:val="en-US"/>
        </w:rPr>
        <w:t>αῖρα (</w:t>
      </w:r>
      <w:proofErr w:type="spellStart"/>
      <w:r w:rsidRPr="007F7849">
        <w:rPr>
          <w:lang w:val="en-US"/>
        </w:rPr>
        <w:t>sphaira</w:t>
      </w:r>
      <w:proofErr w:type="spellEnd"/>
      <w:r w:rsidRPr="007F7849">
        <w:rPr>
          <w:lang w:val="en-US"/>
        </w:rPr>
        <w:t>), meaning 'sphere'[1][2]) is a layer or a set of layers of gases surrounding a planet or other material body, that is held in place by the gravity of that body. An atmosphere is more likely to be retained if the gravity it is subject to is high and the temperature of the atmosphere is low.</w:t>
      </w:r>
    </w:p>
    <w:p w:rsidR="007F7849" w:rsidRPr="007F7849" w:rsidRDefault="007F7849" w:rsidP="007F7849">
      <w:pPr>
        <w:rPr>
          <w:lang w:val="en-US"/>
        </w:rPr>
      </w:pPr>
      <w:r w:rsidRPr="007F7849">
        <w:rPr>
          <w:lang w:val="en-US"/>
        </w:rPr>
        <w:t xml:space="preserve">The atmosphere of Earth is composed of nitrogen (about 78%), oxygen (about 21%), argon (about 0.9%) with carbon dioxide and other gases in trace amounts. Oxygen is used by most organisms for respiration; nitrogen is fixed by bacteria and lightning to produce ammonia used in the construction of nucleotides and amino acids; and carbon dioxide is used by plants, algae and cyanobacteria for photosynthesis. The atmosphere helps to protect living organisms from genetic damage by solar ultraviolet radiation, solar wind and cosmic rays. The current composition of the Earth's atmosphere is the product of billions of years of biochemical modification of the </w:t>
      </w:r>
      <w:proofErr w:type="spellStart"/>
      <w:r w:rsidRPr="007F7849">
        <w:rPr>
          <w:lang w:val="en-US"/>
        </w:rPr>
        <w:t>paleoatmosphere</w:t>
      </w:r>
      <w:proofErr w:type="spellEnd"/>
      <w:r w:rsidRPr="007F7849">
        <w:rPr>
          <w:lang w:val="en-US"/>
        </w:rPr>
        <w:t xml:space="preserve"> by living organisms.</w:t>
      </w:r>
    </w:p>
    <w:p w:rsidR="00351011" w:rsidRDefault="00351011" w:rsidP="00354AFC">
      <w:pPr>
        <w:pStyle w:val="2"/>
        <w:rPr>
          <w:lang w:val="en-US"/>
        </w:rPr>
      </w:pPr>
      <w:bookmarkStart w:id="15" w:name="_Toc509848884"/>
      <w:r w:rsidRPr="00351011">
        <w:rPr>
          <w:lang w:val="en-US"/>
        </w:rPr>
        <w:t>An atmosphere</w:t>
      </w:r>
      <w:r>
        <w:rPr>
          <w:lang w:val="en-US"/>
        </w:rPr>
        <w:t xml:space="preserve"> 2</w:t>
      </w:r>
      <w:bookmarkEnd w:id="15"/>
    </w:p>
    <w:p w:rsidR="00D37737" w:rsidRDefault="00D37737" w:rsidP="00D37737">
      <w:pPr>
        <w:rPr>
          <w:lang w:val="en-US"/>
        </w:rPr>
      </w:pPr>
      <w:r w:rsidRPr="00D37737">
        <w:rPr>
          <w:lang w:val="en-US"/>
        </w:rPr>
        <w:t xml:space="preserve">An atmosphere (from Greek </w:t>
      </w:r>
      <w:proofErr w:type="spellStart"/>
      <w:r w:rsidRPr="00D37737">
        <w:rPr>
          <w:lang w:val="en-US"/>
        </w:rPr>
        <w:t>ἀτμός</w:t>
      </w:r>
      <w:proofErr w:type="spellEnd"/>
      <w:r w:rsidRPr="00D37737">
        <w:rPr>
          <w:lang w:val="en-US"/>
        </w:rPr>
        <w:t xml:space="preserve"> (</w:t>
      </w:r>
      <w:proofErr w:type="spellStart"/>
      <w:r w:rsidRPr="00D37737">
        <w:rPr>
          <w:lang w:val="en-US"/>
        </w:rPr>
        <w:t>atmos</w:t>
      </w:r>
      <w:proofErr w:type="spellEnd"/>
      <w:r w:rsidRPr="00D37737">
        <w:rPr>
          <w:lang w:val="en-US"/>
        </w:rPr>
        <w:t xml:space="preserve">), meaning 'vapor', and </w:t>
      </w:r>
      <w:proofErr w:type="spellStart"/>
      <w:r w:rsidRPr="00D37737">
        <w:rPr>
          <w:lang w:val="en-US"/>
        </w:rPr>
        <w:t>σφ</w:t>
      </w:r>
      <w:proofErr w:type="spellEnd"/>
      <w:r w:rsidRPr="00D37737">
        <w:rPr>
          <w:lang w:val="en-US"/>
        </w:rPr>
        <w:t>αῖρα (</w:t>
      </w:r>
      <w:proofErr w:type="spellStart"/>
      <w:r w:rsidRPr="00D37737">
        <w:rPr>
          <w:lang w:val="en-US"/>
        </w:rPr>
        <w:t>sphaira</w:t>
      </w:r>
      <w:proofErr w:type="spellEnd"/>
      <w:r w:rsidRPr="00D37737">
        <w:rPr>
          <w:lang w:val="en-US"/>
        </w:rPr>
        <w:t>), meaning 'sphere'[1][2]) is a layer or a set of layers of gases surrounding a planet or other material body, that is held in place by the gravity of that body. An atmosphere is more likely to be retained if the gravity it is subject to is high and the temperature of the atmosphere is low.</w:t>
      </w:r>
    </w:p>
    <w:tbl>
      <w:tblPr>
        <w:tblpPr w:leftFromText="180" w:rightFromText="180" w:vertAnchor="text" w:horzAnchor="margin" w:tblpXSpec="center" w:tblpY="122"/>
        <w:tblW w:w="10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0"/>
      </w:tblGrid>
      <w:tr w:rsidR="007A6885" w:rsidTr="007A6885">
        <w:trPr>
          <w:trHeight w:val="5902"/>
        </w:trPr>
        <w:tc>
          <w:tcPr>
            <w:tcW w:w="10810" w:type="dxa"/>
            <w:shd w:val="clear" w:color="auto" w:fill="CCC0D9" w:themeFill="accent4" w:themeFillTint="66"/>
          </w:tcPr>
          <w:p w:rsidR="007A6885" w:rsidRPr="007A6885" w:rsidRDefault="007A6885" w:rsidP="007A6885">
            <w:pPr>
              <w:rPr>
                <w:sz w:val="28"/>
                <w:lang w:val="en-US"/>
              </w:rPr>
            </w:pPr>
            <w:r w:rsidRPr="007A6885">
              <w:rPr>
                <w:sz w:val="28"/>
                <w:lang w:val="en-US"/>
              </w:rPr>
              <w:t>Complex Table (less accessible)</w:t>
            </w:r>
          </w:p>
          <w:p w:rsidR="007A6885" w:rsidRPr="007A6885" w:rsidRDefault="007A6885" w:rsidP="007A6885">
            <w:pPr>
              <w:jc w:val="center"/>
              <w:rPr>
                <w:b/>
                <w:sz w:val="28"/>
                <w:lang w:val="en-US"/>
              </w:rPr>
            </w:pPr>
            <w:r w:rsidRPr="007A6885">
              <w:rPr>
                <w:b/>
                <w:sz w:val="28"/>
                <w:lang w:val="en-US"/>
              </w:rPr>
              <w:t>Class Schedule</w:t>
            </w:r>
          </w:p>
          <w:tbl>
            <w:tblPr>
              <w:tblStyle w:val="1-1"/>
              <w:tblW w:w="9606" w:type="dxa"/>
              <w:tblInd w:w="697" w:type="dxa"/>
              <w:tblLook w:val="04A0" w:firstRow="1" w:lastRow="0" w:firstColumn="1" w:lastColumn="0" w:noHBand="0" w:noVBand="1"/>
            </w:tblPr>
            <w:tblGrid>
              <w:gridCol w:w="2321"/>
              <w:gridCol w:w="1898"/>
              <w:gridCol w:w="2745"/>
              <w:gridCol w:w="1247"/>
              <w:gridCol w:w="1395"/>
            </w:tblGrid>
            <w:tr w:rsidR="007A6885" w:rsidRPr="007A6885" w:rsidTr="009736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shd w:val="clear" w:color="auto" w:fill="4F81BD" w:themeFill="accent1"/>
                </w:tcPr>
                <w:p w:rsidR="007A6885" w:rsidRPr="00812E4B" w:rsidRDefault="007A6885" w:rsidP="00C569A9">
                  <w:pPr>
                    <w:framePr w:hSpace="180" w:wrap="around" w:vAnchor="text" w:hAnchor="margin" w:xAlign="center" w:y="122"/>
                    <w:ind w:firstLine="0"/>
                    <w:jc w:val="center"/>
                    <w:rPr>
                      <w:lang w:val="en-US"/>
                    </w:rPr>
                  </w:pPr>
                  <w:r w:rsidRPr="00812E4B">
                    <w:rPr>
                      <w:color w:val="FFFFFF" w:themeColor="background1"/>
                      <w:lang w:val="en-US"/>
                    </w:rPr>
                    <w:t>LESSON</w:t>
                  </w:r>
                </w:p>
              </w:tc>
              <w:tc>
                <w:tcPr>
                  <w:tcW w:w="1898" w:type="dxa"/>
                  <w:shd w:val="clear" w:color="auto" w:fill="4F81BD" w:themeFill="accent1"/>
                </w:tcPr>
                <w:p w:rsidR="007A6885" w:rsidRPr="00812E4B" w:rsidRDefault="007A6885" w:rsidP="00C569A9">
                  <w:pPr>
                    <w:framePr w:hSpace="180" w:wrap="around" w:vAnchor="text" w:hAnchor="margin" w:xAlign="center" w:y="122"/>
                    <w:ind w:firstLine="0"/>
                    <w:jc w:val="center"/>
                    <w:cnfStyle w:val="100000000000" w:firstRow="1" w:lastRow="0" w:firstColumn="0" w:lastColumn="0" w:oddVBand="0" w:evenVBand="0" w:oddHBand="0" w:evenHBand="0" w:firstRowFirstColumn="0" w:firstRowLastColumn="0" w:lastRowFirstColumn="0" w:lastRowLastColumn="0"/>
                    <w:rPr>
                      <w:lang w:val="en-US"/>
                    </w:rPr>
                  </w:pPr>
                  <w:r w:rsidRPr="00812E4B">
                    <w:rPr>
                      <w:color w:val="FFFFFF" w:themeColor="background1"/>
                      <w:lang w:val="en-US"/>
                    </w:rPr>
                    <w:t>TOPIC</w:t>
                  </w:r>
                </w:p>
              </w:tc>
              <w:tc>
                <w:tcPr>
                  <w:tcW w:w="2745" w:type="dxa"/>
                  <w:shd w:val="clear" w:color="auto" w:fill="4F81BD" w:themeFill="accent1"/>
                </w:tcPr>
                <w:p w:rsidR="007A6885" w:rsidRPr="00812E4B" w:rsidRDefault="007A6885" w:rsidP="00C569A9">
                  <w:pPr>
                    <w:framePr w:hSpace="180" w:wrap="around" w:vAnchor="text" w:hAnchor="margin" w:xAlign="center" w:y="122"/>
                    <w:ind w:firstLine="0"/>
                    <w:jc w:val="center"/>
                    <w:cnfStyle w:val="100000000000" w:firstRow="1" w:lastRow="0" w:firstColumn="0" w:lastColumn="0" w:oddVBand="0" w:evenVBand="0" w:oddHBand="0" w:evenHBand="0" w:firstRowFirstColumn="0" w:firstRowLastColumn="0" w:lastRowFirstColumn="0" w:lastRowLastColumn="0"/>
                    <w:rPr>
                      <w:lang w:val="en-US"/>
                    </w:rPr>
                  </w:pPr>
                  <w:r w:rsidRPr="00812E4B">
                    <w:rPr>
                      <w:color w:val="FFFFFF" w:themeColor="background1"/>
                      <w:lang w:val="en-US"/>
                    </w:rPr>
                    <w:t>ASSIGNMENT</w:t>
                  </w:r>
                </w:p>
              </w:tc>
              <w:tc>
                <w:tcPr>
                  <w:tcW w:w="1247" w:type="dxa"/>
                  <w:shd w:val="clear" w:color="auto" w:fill="4F81BD" w:themeFill="accent1"/>
                </w:tcPr>
                <w:p w:rsidR="007A6885" w:rsidRPr="00812E4B" w:rsidRDefault="007A6885" w:rsidP="00C569A9">
                  <w:pPr>
                    <w:framePr w:hSpace="180" w:wrap="around" w:vAnchor="text" w:hAnchor="margin" w:xAlign="center" w:y="122"/>
                    <w:ind w:firstLine="0"/>
                    <w:jc w:val="center"/>
                    <w:cnfStyle w:val="100000000000" w:firstRow="1" w:lastRow="0" w:firstColumn="0" w:lastColumn="0" w:oddVBand="0" w:evenVBand="0" w:oddHBand="0" w:evenHBand="0" w:firstRowFirstColumn="0" w:firstRowLastColumn="0" w:lastRowFirstColumn="0" w:lastRowLastColumn="0"/>
                    <w:rPr>
                      <w:lang w:val="en-US"/>
                    </w:rPr>
                  </w:pPr>
                  <w:r w:rsidRPr="00812E4B">
                    <w:rPr>
                      <w:color w:val="FFFFFF" w:themeColor="background1"/>
                      <w:lang w:val="en-US"/>
                    </w:rPr>
                    <w:t>Points</w:t>
                  </w:r>
                </w:p>
              </w:tc>
              <w:tc>
                <w:tcPr>
                  <w:tcW w:w="1395" w:type="dxa"/>
                  <w:shd w:val="clear" w:color="auto" w:fill="4F81BD" w:themeFill="accent1"/>
                </w:tcPr>
                <w:p w:rsidR="007A6885" w:rsidRPr="00812E4B" w:rsidRDefault="007A6885" w:rsidP="00C569A9">
                  <w:pPr>
                    <w:framePr w:hSpace="180" w:wrap="around" w:vAnchor="text" w:hAnchor="margin" w:xAlign="center" w:y="122"/>
                    <w:ind w:firstLine="0"/>
                    <w:jc w:val="center"/>
                    <w:cnfStyle w:val="100000000000" w:firstRow="1" w:lastRow="0" w:firstColumn="0" w:lastColumn="0" w:oddVBand="0" w:evenVBand="0" w:oddHBand="0" w:evenHBand="0" w:firstRowFirstColumn="0" w:firstRowLastColumn="0" w:lastRowFirstColumn="0" w:lastRowLastColumn="0"/>
                    <w:rPr>
                      <w:lang w:val="en-US"/>
                    </w:rPr>
                  </w:pPr>
                  <w:r w:rsidRPr="00812E4B">
                    <w:rPr>
                      <w:color w:val="FFFFFF" w:themeColor="background1"/>
                      <w:lang w:val="en-US"/>
                    </w:rPr>
                    <w:t>DUE</w:t>
                  </w:r>
                </w:p>
              </w:tc>
            </w:tr>
            <w:tr w:rsidR="007A6885" w:rsidRPr="007A6885" w:rsidTr="009736B4">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321" w:type="dxa"/>
                  <w:vMerge w:val="restart"/>
                  <w:shd w:val="clear" w:color="auto" w:fill="B8CCE4" w:themeFill="accent1" w:themeFillTint="66"/>
                </w:tcPr>
                <w:p w:rsidR="007A6885" w:rsidRPr="00812E4B" w:rsidRDefault="007A6885" w:rsidP="00C569A9">
                  <w:pPr>
                    <w:framePr w:hSpace="180" w:wrap="around" w:vAnchor="text" w:hAnchor="margin" w:xAlign="center" w:y="122"/>
                    <w:ind w:firstLine="0"/>
                    <w:jc w:val="center"/>
                    <w:rPr>
                      <w:b w:val="0"/>
                      <w:lang w:val="en-US"/>
                    </w:rPr>
                  </w:pPr>
                  <w:r w:rsidRPr="00812E4B">
                    <w:rPr>
                      <w:b w:val="0"/>
                      <w:lang w:val="en-US"/>
                    </w:rPr>
                    <w:t>1</w:t>
                  </w:r>
                </w:p>
              </w:tc>
              <w:tc>
                <w:tcPr>
                  <w:tcW w:w="1898" w:type="dxa"/>
                  <w:vMerge w:val="restart"/>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What is Distance Learning?</w:t>
                  </w:r>
                </w:p>
              </w:tc>
              <w:tc>
                <w:tcPr>
                  <w:tcW w:w="2745"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Wiki #1</w:t>
                  </w:r>
                </w:p>
              </w:tc>
              <w:tc>
                <w:tcPr>
                  <w:tcW w:w="1247"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10</w:t>
                  </w:r>
                </w:p>
              </w:tc>
              <w:tc>
                <w:tcPr>
                  <w:tcW w:w="1395"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March 10</w:t>
                  </w:r>
                </w:p>
              </w:tc>
            </w:tr>
            <w:tr w:rsidR="007A6885" w:rsidRPr="007A6885" w:rsidTr="009736B4">
              <w:trPr>
                <w:trHeight w:val="546"/>
              </w:trPr>
              <w:tc>
                <w:tcPr>
                  <w:cnfStyle w:val="001000000000" w:firstRow="0" w:lastRow="0" w:firstColumn="1" w:lastColumn="0" w:oddVBand="0" w:evenVBand="0" w:oddHBand="0" w:evenHBand="0" w:firstRowFirstColumn="0" w:firstRowLastColumn="0" w:lastRowFirstColumn="0" w:lastRowLastColumn="0"/>
                  <w:tcW w:w="2321" w:type="dxa"/>
                  <w:vMerge/>
                  <w:shd w:val="clear" w:color="auto" w:fill="B8CCE4" w:themeFill="accent1" w:themeFillTint="66"/>
                </w:tcPr>
                <w:p w:rsidR="007A6885" w:rsidRPr="00812E4B" w:rsidRDefault="007A6885" w:rsidP="00C569A9">
                  <w:pPr>
                    <w:framePr w:hSpace="180" w:wrap="around" w:vAnchor="text" w:hAnchor="margin" w:xAlign="center" w:y="122"/>
                    <w:ind w:firstLine="0"/>
                    <w:rPr>
                      <w:b w:val="0"/>
                      <w:lang w:val="en-US"/>
                    </w:rPr>
                  </w:pPr>
                </w:p>
              </w:tc>
              <w:tc>
                <w:tcPr>
                  <w:tcW w:w="1898" w:type="dxa"/>
                  <w:vMerge/>
                </w:tcPr>
                <w:p w:rsidR="007A6885" w:rsidRPr="00812E4B" w:rsidRDefault="007A6885" w:rsidP="00C569A9">
                  <w:pPr>
                    <w:framePr w:hSpace="180" w:wrap="around" w:vAnchor="text" w:hAnchor="margin" w:xAlign="center" w:y="122"/>
                    <w:ind w:firstLine="0"/>
                    <w:cnfStyle w:val="000000000000" w:firstRow="0" w:lastRow="0" w:firstColumn="0" w:lastColumn="0" w:oddVBand="0" w:evenVBand="0" w:oddHBand="0" w:evenHBand="0" w:firstRowFirstColumn="0" w:firstRowLastColumn="0" w:lastRowFirstColumn="0" w:lastRowLastColumn="0"/>
                    <w:rPr>
                      <w:lang w:val="en-US"/>
                    </w:rPr>
                  </w:pPr>
                </w:p>
              </w:tc>
              <w:tc>
                <w:tcPr>
                  <w:tcW w:w="2745" w:type="dxa"/>
                </w:tcPr>
                <w:p w:rsidR="007A6885" w:rsidRPr="00812E4B" w:rsidRDefault="007A6885" w:rsidP="00C569A9">
                  <w:pPr>
                    <w:framePr w:hSpace="180" w:wrap="around" w:vAnchor="text" w:hAnchor="margin" w:xAlign="center" w:y="122"/>
                    <w:ind w:firstLine="0"/>
                    <w:cnfStyle w:val="000000000000" w:firstRow="0" w:lastRow="0" w:firstColumn="0" w:lastColumn="0" w:oddVBand="0" w:evenVBand="0" w:oddHBand="0" w:evenHBand="0" w:firstRowFirstColumn="0" w:firstRowLastColumn="0" w:lastRowFirstColumn="0" w:lastRowLastColumn="0"/>
                    <w:rPr>
                      <w:lang w:val="en-US"/>
                    </w:rPr>
                  </w:pPr>
                  <w:r w:rsidRPr="00812E4B">
                    <w:rPr>
                      <w:lang w:val="en-US"/>
                    </w:rPr>
                    <w:t>Presentation</w:t>
                  </w:r>
                </w:p>
              </w:tc>
              <w:tc>
                <w:tcPr>
                  <w:tcW w:w="1247" w:type="dxa"/>
                </w:tcPr>
                <w:p w:rsidR="007A6885" w:rsidRPr="00812E4B" w:rsidRDefault="007A6885" w:rsidP="00C569A9">
                  <w:pPr>
                    <w:framePr w:hSpace="180" w:wrap="around" w:vAnchor="text" w:hAnchor="margin" w:xAlign="center" w:y="122"/>
                    <w:ind w:firstLine="0"/>
                    <w:cnfStyle w:val="000000000000" w:firstRow="0" w:lastRow="0" w:firstColumn="0" w:lastColumn="0" w:oddVBand="0" w:evenVBand="0" w:oddHBand="0" w:evenHBand="0" w:firstRowFirstColumn="0" w:firstRowLastColumn="0" w:lastRowFirstColumn="0" w:lastRowLastColumn="0"/>
                    <w:rPr>
                      <w:lang w:val="en-US"/>
                    </w:rPr>
                  </w:pPr>
                  <w:r w:rsidRPr="00812E4B">
                    <w:rPr>
                      <w:lang w:val="en-US"/>
                    </w:rPr>
                    <w:t>20</w:t>
                  </w:r>
                </w:p>
              </w:tc>
              <w:tc>
                <w:tcPr>
                  <w:tcW w:w="1395" w:type="dxa"/>
                </w:tcPr>
                <w:p w:rsidR="007A6885" w:rsidRPr="00812E4B" w:rsidRDefault="007A6885" w:rsidP="00C569A9">
                  <w:pPr>
                    <w:framePr w:hSpace="180" w:wrap="around" w:vAnchor="text" w:hAnchor="margin" w:xAlign="center" w:y="122"/>
                    <w:ind w:firstLine="0"/>
                    <w:cnfStyle w:val="000000000000" w:firstRow="0" w:lastRow="0" w:firstColumn="0" w:lastColumn="0" w:oddVBand="0" w:evenVBand="0" w:oddHBand="0" w:evenHBand="0" w:firstRowFirstColumn="0" w:firstRowLastColumn="0" w:lastRowFirstColumn="0" w:lastRowLastColumn="0"/>
                    <w:rPr>
                      <w:lang w:val="en-US"/>
                    </w:rPr>
                  </w:pPr>
                </w:p>
              </w:tc>
            </w:tr>
            <w:tr w:rsidR="007A6885" w:rsidRPr="007A6885" w:rsidTr="009736B4">
              <w:trPr>
                <w:cnfStyle w:val="000000100000" w:firstRow="0" w:lastRow="0" w:firstColumn="0" w:lastColumn="0" w:oddVBand="0" w:evenVBand="0" w:oddHBand="1" w:evenHBand="0" w:firstRowFirstColumn="0" w:firstRowLastColumn="0" w:lastRowFirstColumn="0" w:lastRowLastColumn="0"/>
                <w:trHeight w:val="682"/>
              </w:trPr>
              <w:tc>
                <w:tcPr>
                  <w:cnfStyle w:val="001000000000" w:firstRow="0" w:lastRow="0" w:firstColumn="1" w:lastColumn="0" w:oddVBand="0" w:evenVBand="0" w:oddHBand="0" w:evenHBand="0" w:firstRowFirstColumn="0" w:firstRowLastColumn="0" w:lastRowFirstColumn="0" w:lastRowLastColumn="0"/>
                  <w:tcW w:w="2321" w:type="dxa"/>
                  <w:shd w:val="clear" w:color="auto" w:fill="B8CCE4" w:themeFill="accent1" w:themeFillTint="66"/>
                </w:tcPr>
                <w:p w:rsidR="007A6885" w:rsidRPr="00812E4B" w:rsidRDefault="007A6885" w:rsidP="00C569A9">
                  <w:pPr>
                    <w:framePr w:hSpace="180" w:wrap="around" w:vAnchor="text" w:hAnchor="margin" w:xAlign="center" w:y="122"/>
                    <w:ind w:firstLine="0"/>
                    <w:jc w:val="center"/>
                    <w:rPr>
                      <w:b w:val="0"/>
                      <w:lang w:val="en-US"/>
                    </w:rPr>
                  </w:pPr>
                  <w:r w:rsidRPr="00812E4B">
                    <w:rPr>
                      <w:b w:val="0"/>
                      <w:lang w:val="en-US"/>
                    </w:rPr>
                    <w:t>2</w:t>
                  </w:r>
                </w:p>
              </w:tc>
              <w:tc>
                <w:tcPr>
                  <w:tcW w:w="1898"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History &amp; Theories</w:t>
                  </w:r>
                </w:p>
              </w:tc>
              <w:tc>
                <w:tcPr>
                  <w:tcW w:w="2745"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Brief Paper</w:t>
                  </w:r>
                </w:p>
              </w:tc>
              <w:tc>
                <w:tcPr>
                  <w:tcW w:w="1247"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20</w:t>
                  </w:r>
                </w:p>
              </w:tc>
              <w:tc>
                <w:tcPr>
                  <w:tcW w:w="1395"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March 24</w:t>
                  </w:r>
                </w:p>
              </w:tc>
            </w:tr>
            <w:tr w:rsidR="007A6885" w:rsidRPr="007A6885" w:rsidTr="009736B4">
              <w:tc>
                <w:tcPr>
                  <w:cnfStyle w:val="001000000000" w:firstRow="0" w:lastRow="0" w:firstColumn="1" w:lastColumn="0" w:oddVBand="0" w:evenVBand="0" w:oddHBand="0" w:evenHBand="0" w:firstRowFirstColumn="0" w:firstRowLastColumn="0" w:lastRowFirstColumn="0" w:lastRowLastColumn="0"/>
                  <w:tcW w:w="9606" w:type="dxa"/>
                  <w:gridSpan w:val="5"/>
                </w:tcPr>
                <w:p w:rsidR="007A6885" w:rsidRPr="00812E4B" w:rsidRDefault="007A6885" w:rsidP="00C569A9">
                  <w:pPr>
                    <w:framePr w:hSpace="180" w:wrap="around" w:vAnchor="text" w:hAnchor="margin" w:xAlign="center" w:y="122"/>
                    <w:ind w:firstLine="0"/>
                    <w:jc w:val="center"/>
                    <w:rPr>
                      <w:b w:val="0"/>
                      <w:lang w:val="en-US"/>
                    </w:rPr>
                  </w:pPr>
                  <w:r w:rsidRPr="00812E4B">
                    <w:rPr>
                      <w:b w:val="0"/>
                      <w:lang w:val="en-US"/>
                    </w:rPr>
                    <w:t>Spring Break</w:t>
                  </w:r>
                </w:p>
              </w:tc>
            </w:tr>
            <w:tr w:rsidR="007A6885" w:rsidRPr="007A6885" w:rsidTr="009736B4">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321" w:type="dxa"/>
                  <w:vMerge w:val="restart"/>
                  <w:shd w:val="clear" w:color="auto" w:fill="B8CCE4" w:themeFill="accent1" w:themeFillTint="66"/>
                </w:tcPr>
                <w:p w:rsidR="007A6885" w:rsidRPr="00812E4B" w:rsidRDefault="007A6885" w:rsidP="00C569A9">
                  <w:pPr>
                    <w:framePr w:hSpace="180" w:wrap="around" w:vAnchor="text" w:hAnchor="margin" w:xAlign="center" w:y="122"/>
                    <w:ind w:firstLine="0"/>
                    <w:jc w:val="center"/>
                    <w:rPr>
                      <w:b w:val="0"/>
                      <w:lang w:val="en-US"/>
                    </w:rPr>
                  </w:pPr>
                  <w:r w:rsidRPr="00812E4B">
                    <w:rPr>
                      <w:b w:val="0"/>
                      <w:lang w:val="en-US"/>
                    </w:rPr>
                    <w:t>3</w:t>
                  </w:r>
                </w:p>
              </w:tc>
              <w:tc>
                <w:tcPr>
                  <w:tcW w:w="1898" w:type="dxa"/>
                  <w:vMerge w:val="restart"/>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Distance Learners</w:t>
                  </w:r>
                </w:p>
              </w:tc>
              <w:tc>
                <w:tcPr>
                  <w:tcW w:w="2745"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Discussion #1</w:t>
                  </w:r>
                </w:p>
              </w:tc>
              <w:tc>
                <w:tcPr>
                  <w:tcW w:w="1247"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10</w:t>
                  </w:r>
                </w:p>
              </w:tc>
              <w:tc>
                <w:tcPr>
                  <w:tcW w:w="1395"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April 7</w:t>
                  </w:r>
                </w:p>
              </w:tc>
            </w:tr>
            <w:tr w:rsidR="007A6885" w:rsidRPr="007A6885" w:rsidTr="009736B4">
              <w:trPr>
                <w:trHeight w:val="325"/>
              </w:trPr>
              <w:tc>
                <w:tcPr>
                  <w:cnfStyle w:val="001000000000" w:firstRow="0" w:lastRow="0" w:firstColumn="1" w:lastColumn="0" w:oddVBand="0" w:evenVBand="0" w:oddHBand="0" w:evenHBand="0" w:firstRowFirstColumn="0" w:firstRowLastColumn="0" w:lastRowFirstColumn="0" w:lastRowLastColumn="0"/>
                  <w:tcW w:w="2321" w:type="dxa"/>
                  <w:vMerge/>
                </w:tcPr>
                <w:p w:rsidR="007A6885" w:rsidRPr="00812E4B" w:rsidRDefault="007A6885" w:rsidP="00C569A9">
                  <w:pPr>
                    <w:framePr w:hSpace="180" w:wrap="around" w:vAnchor="text" w:hAnchor="margin" w:xAlign="center" w:y="122"/>
                    <w:ind w:firstLine="0"/>
                    <w:rPr>
                      <w:b w:val="0"/>
                      <w:lang w:val="en-US"/>
                    </w:rPr>
                  </w:pPr>
                </w:p>
              </w:tc>
              <w:tc>
                <w:tcPr>
                  <w:tcW w:w="1898" w:type="dxa"/>
                  <w:vMerge/>
                </w:tcPr>
                <w:p w:rsidR="007A6885" w:rsidRPr="00812E4B" w:rsidRDefault="007A6885" w:rsidP="00C569A9">
                  <w:pPr>
                    <w:framePr w:hSpace="180" w:wrap="around" w:vAnchor="text" w:hAnchor="margin" w:xAlign="center" w:y="122"/>
                    <w:ind w:firstLine="0"/>
                    <w:cnfStyle w:val="000000000000" w:firstRow="0" w:lastRow="0" w:firstColumn="0" w:lastColumn="0" w:oddVBand="0" w:evenVBand="0" w:oddHBand="0" w:evenHBand="0" w:firstRowFirstColumn="0" w:firstRowLastColumn="0" w:lastRowFirstColumn="0" w:lastRowLastColumn="0"/>
                    <w:rPr>
                      <w:lang w:val="en-US"/>
                    </w:rPr>
                  </w:pPr>
                </w:p>
              </w:tc>
              <w:tc>
                <w:tcPr>
                  <w:tcW w:w="2745" w:type="dxa"/>
                </w:tcPr>
                <w:p w:rsidR="007A6885" w:rsidRPr="00812E4B" w:rsidRDefault="007A6885" w:rsidP="00C569A9">
                  <w:pPr>
                    <w:framePr w:hSpace="180" w:wrap="around" w:vAnchor="text" w:hAnchor="margin" w:xAlign="center" w:y="122"/>
                    <w:ind w:firstLine="0"/>
                    <w:cnfStyle w:val="000000000000" w:firstRow="0" w:lastRow="0" w:firstColumn="0" w:lastColumn="0" w:oddVBand="0" w:evenVBand="0" w:oddHBand="0" w:evenHBand="0" w:firstRowFirstColumn="0" w:firstRowLastColumn="0" w:lastRowFirstColumn="0" w:lastRowLastColumn="0"/>
                    <w:rPr>
                      <w:lang w:val="en-US"/>
                    </w:rPr>
                  </w:pPr>
                  <w:r w:rsidRPr="00812E4B">
                    <w:rPr>
                      <w:lang w:val="en-US"/>
                    </w:rPr>
                    <w:t>Group Project</w:t>
                  </w:r>
                </w:p>
              </w:tc>
              <w:tc>
                <w:tcPr>
                  <w:tcW w:w="1247" w:type="dxa"/>
                </w:tcPr>
                <w:p w:rsidR="007A6885" w:rsidRPr="00812E4B" w:rsidRDefault="007A6885" w:rsidP="00C569A9">
                  <w:pPr>
                    <w:framePr w:hSpace="180" w:wrap="around" w:vAnchor="text" w:hAnchor="margin" w:xAlign="center" w:y="122"/>
                    <w:ind w:firstLine="0"/>
                    <w:cnfStyle w:val="000000000000" w:firstRow="0" w:lastRow="0" w:firstColumn="0" w:lastColumn="0" w:oddVBand="0" w:evenVBand="0" w:oddHBand="0" w:evenHBand="0" w:firstRowFirstColumn="0" w:firstRowLastColumn="0" w:lastRowFirstColumn="0" w:lastRowLastColumn="0"/>
                    <w:rPr>
                      <w:lang w:val="en-US"/>
                    </w:rPr>
                  </w:pPr>
                  <w:r w:rsidRPr="00812E4B">
                    <w:rPr>
                      <w:lang w:val="en-US"/>
                    </w:rPr>
                    <w:t>50</w:t>
                  </w:r>
                </w:p>
              </w:tc>
              <w:tc>
                <w:tcPr>
                  <w:tcW w:w="1395" w:type="dxa"/>
                </w:tcPr>
                <w:p w:rsidR="007A6885" w:rsidRPr="00812E4B" w:rsidRDefault="007A6885" w:rsidP="00C569A9">
                  <w:pPr>
                    <w:framePr w:hSpace="180" w:wrap="around" w:vAnchor="text" w:hAnchor="margin" w:xAlign="center" w:y="122"/>
                    <w:ind w:firstLine="0"/>
                    <w:cnfStyle w:val="000000000000" w:firstRow="0" w:lastRow="0" w:firstColumn="0" w:lastColumn="0" w:oddVBand="0" w:evenVBand="0" w:oddHBand="0" w:evenHBand="0" w:firstRowFirstColumn="0" w:firstRowLastColumn="0" w:lastRowFirstColumn="0" w:lastRowLastColumn="0"/>
                    <w:rPr>
                      <w:lang w:val="en-US"/>
                    </w:rPr>
                  </w:pPr>
                  <w:r w:rsidRPr="00812E4B">
                    <w:rPr>
                      <w:lang w:val="en-US"/>
                    </w:rPr>
                    <w:t>April 14</w:t>
                  </w:r>
                </w:p>
              </w:tc>
            </w:tr>
            <w:tr w:rsidR="007A6885" w:rsidRPr="007A6885" w:rsidTr="00973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shd w:val="clear" w:color="auto" w:fill="B8CCE4" w:themeFill="accent1" w:themeFillTint="66"/>
                </w:tcPr>
                <w:p w:rsidR="007A6885" w:rsidRPr="00812E4B" w:rsidRDefault="007A6885" w:rsidP="00C569A9">
                  <w:pPr>
                    <w:framePr w:hSpace="180" w:wrap="around" w:vAnchor="text" w:hAnchor="margin" w:xAlign="center" w:y="122"/>
                    <w:ind w:firstLine="0"/>
                    <w:jc w:val="center"/>
                    <w:rPr>
                      <w:b w:val="0"/>
                      <w:lang w:val="en-US"/>
                    </w:rPr>
                  </w:pPr>
                  <w:r w:rsidRPr="00812E4B">
                    <w:rPr>
                      <w:b w:val="0"/>
                      <w:lang w:val="en-US"/>
                    </w:rPr>
                    <w:t>4</w:t>
                  </w:r>
                </w:p>
              </w:tc>
              <w:tc>
                <w:tcPr>
                  <w:tcW w:w="1898"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Media Selection</w:t>
                  </w:r>
                </w:p>
              </w:tc>
              <w:tc>
                <w:tcPr>
                  <w:tcW w:w="2745"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Blog #1</w:t>
                  </w:r>
                </w:p>
              </w:tc>
              <w:tc>
                <w:tcPr>
                  <w:tcW w:w="1247"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10</w:t>
                  </w:r>
                </w:p>
              </w:tc>
              <w:tc>
                <w:tcPr>
                  <w:tcW w:w="1395" w:type="dxa"/>
                  <w:shd w:val="clear" w:color="auto" w:fill="B8CCE4" w:themeFill="accent1" w:themeFillTint="66"/>
                </w:tcPr>
                <w:p w:rsidR="007A6885" w:rsidRPr="00812E4B" w:rsidRDefault="007A6885" w:rsidP="00C569A9">
                  <w:pPr>
                    <w:framePr w:hSpace="180" w:wrap="around" w:vAnchor="text" w:hAnchor="margin" w:xAlign="center" w:y="122"/>
                    <w:ind w:firstLine="0"/>
                    <w:cnfStyle w:val="000000100000" w:firstRow="0" w:lastRow="0" w:firstColumn="0" w:lastColumn="0" w:oddVBand="0" w:evenVBand="0" w:oddHBand="1" w:evenHBand="0" w:firstRowFirstColumn="0" w:firstRowLastColumn="0" w:lastRowFirstColumn="0" w:lastRowLastColumn="0"/>
                    <w:rPr>
                      <w:lang w:val="en-US"/>
                    </w:rPr>
                  </w:pPr>
                  <w:r w:rsidRPr="00812E4B">
                    <w:rPr>
                      <w:lang w:val="en-US"/>
                    </w:rPr>
                    <w:t>April 21</w:t>
                  </w:r>
                </w:p>
              </w:tc>
            </w:tr>
          </w:tbl>
          <w:p w:rsidR="007A6885" w:rsidRDefault="007A6885" w:rsidP="007A6885">
            <w:pPr>
              <w:ind w:left="810"/>
              <w:rPr>
                <w:b/>
                <w:lang w:val="en-US"/>
              </w:rPr>
            </w:pPr>
            <w:r>
              <w:rPr>
                <w:lang w:val="en-US"/>
              </w:rPr>
              <w:lastRenderedPageBreak/>
              <w:br w:type="page"/>
            </w:r>
          </w:p>
        </w:tc>
      </w:tr>
    </w:tbl>
    <w:p w:rsidR="00351011" w:rsidRDefault="00F80627" w:rsidP="00351011">
      <w:pPr>
        <w:pStyle w:val="1"/>
        <w:rPr>
          <w:lang w:val="en-US"/>
        </w:rPr>
      </w:pPr>
      <w:bookmarkStart w:id="16" w:name="_Toc509848885"/>
      <w:r>
        <w:rPr>
          <w:noProof/>
          <w:lang w:eastAsia="el-GR"/>
        </w:rPr>
        <w:lastRenderedPageBreak/>
        <w:drawing>
          <wp:anchor distT="0" distB="0" distL="114300" distR="114300" simplePos="0" relativeHeight="251658240" behindDoc="1" locked="0" layoutInCell="1" allowOverlap="1" wp14:anchorId="5F80F32D" wp14:editId="70FDF2AA">
            <wp:simplePos x="0" y="0"/>
            <wp:positionH relativeFrom="column">
              <wp:posOffset>-19050</wp:posOffset>
            </wp:positionH>
            <wp:positionV relativeFrom="paragraph">
              <wp:posOffset>9525</wp:posOffset>
            </wp:positionV>
            <wp:extent cx="3065145" cy="2199640"/>
            <wp:effectExtent l="0" t="0" r="1905" b="0"/>
            <wp:wrapTight wrapText="bothSides">
              <wp:wrapPolygon edited="1">
                <wp:start x="7652" y="0"/>
                <wp:lineTo x="0" y="2245"/>
                <wp:lineTo x="0" y="8979"/>
                <wp:lineTo x="671" y="14965"/>
                <wp:lineTo x="671" y="18707"/>
                <wp:lineTo x="4810" y="19011"/>
                <wp:lineTo x="7028" y="20257"/>
                <wp:lineTo x="8908" y="20568"/>
                <wp:lineTo x="13693" y="21326"/>
                <wp:lineTo x="13827" y="20952"/>
                <wp:lineTo x="14203" y="19579"/>
                <wp:lineTo x="15920" y="17832"/>
                <wp:lineTo x="18526" y="14965"/>
                <wp:lineTo x="18929" y="11972"/>
                <wp:lineTo x="19527" y="10733"/>
                <wp:lineTo x="20980" y="8853"/>
                <wp:lineTo x="20122" y="5731"/>
                <wp:lineTo x="17141" y="3625"/>
                <wp:lineTo x="17049" y="1871"/>
                <wp:lineTo x="14767" y="187"/>
                <wp:lineTo x="12888" y="0"/>
                <wp:lineTo x="7652" y="0"/>
              </wp:wrapPolygon>
            </wp:wrapTight>
            <wp:docPr id="29" name="Εικόνα 29"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pringboardmagazine.com/SpringImages/lifecycle_appl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65145" cy="2199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1011">
        <w:rPr>
          <w:lang w:val="en-US"/>
        </w:rPr>
        <w:t xml:space="preserve"> </w:t>
      </w:r>
      <w:r w:rsidR="00351011" w:rsidRPr="00351011">
        <w:rPr>
          <w:lang w:val="en-US"/>
        </w:rPr>
        <w:t>Organisms</w:t>
      </w:r>
      <w:bookmarkEnd w:id="16"/>
    </w:p>
    <w:p w:rsidR="00D37737" w:rsidRPr="00D37737" w:rsidRDefault="00D37737" w:rsidP="00D37737">
      <w:pPr>
        <w:rPr>
          <w:lang w:val="en-US"/>
        </w:rPr>
      </w:pPr>
      <w:r w:rsidRPr="00D37737">
        <w:rPr>
          <w:lang w:val="en-US"/>
        </w:rPr>
        <w:t xml:space="preserve">Organisms are classified by taxonomy into specified groups such as the multicellular animals, plants, and fungi; or unicellular microorganisms such as a </w:t>
      </w:r>
      <w:proofErr w:type="spellStart"/>
      <w:r w:rsidRPr="00D37737">
        <w:rPr>
          <w:lang w:val="en-US"/>
        </w:rPr>
        <w:t>protists</w:t>
      </w:r>
      <w:proofErr w:type="spellEnd"/>
      <w:r w:rsidRPr="00D37737">
        <w:rPr>
          <w:lang w:val="en-US"/>
        </w:rPr>
        <w:t xml:space="preserve">, bacteria, and </w:t>
      </w:r>
      <w:proofErr w:type="spellStart"/>
      <w:r w:rsidRPr="00D37737">
        <w:rPr>
          <w:lang w:val="en-US"/>
        </w:rPr>
        <w:t>archaea</w:t>
      </w:r>
      <w:proofErr w:type="spellEnd"/>
      <w:proofErr w:type="gramStart"/>
      <w:r w:rsidRPr="00D37737">
        <w:rPr>
          <w:lang w:val="en-US"/>
        </w:rPr>
        <w:t>.[</w:t>
      </w:r>
      <w:proofErr w:type="gramEnd"/>
      <w:r w:rsidRPr="00D37737">
        <w:rPr>
          <w:lang w:val="en-US"/>
        </w:rPr>
        <w:t>1] All types of organisms are capable of reproduction, growth and development, maintenance, and some degree of response to stimuli. Humans are multicellular animals composed of many trillions of cells which differentiate during development into specialized tissues and organs.</w:t>
      </w:r>
    </w:p>
    <w:p w:rsidR="00D37737" w:rsidRPr="00D37737" w:rsidRDefault="00D37737" w:rsidP="00D37737">
      <w:pPr>
        <w:rPr>
          <w:lang w:val="en-US"/>
        </w:rPr>
      </w:pPr>
      <w:r w:rsidRPr="00D37737">
        <w:rPr>
          <w:lang w:val="en-US"/>
        </w:rPr>
        <w:t xml:space="preserve">An organism may be either a prokaryote or a eukaryote. Prokaryotes are represented by two separate domains—bacteria and </w:t>
      </w:r>
      <w:proofErr w:type="spellStart"/>
      <w:r w:rsidRPr="00D37737">
        <w:rPr>
          <w:lang w:val="en-US"/>
        </w:rPr>
        <w:t>archaea</w:t>
      </w:r>
      <w:proofErr w:type="spellEnd"/>
      <w:r w:rsidRPr="00D37737">
        <w:rPr>
          <w:lang w:val="en-US"/>
        </w:rPr>
        <w:t xml:space="preserve">. Eukaryotic organisms are characterized by the presence of a membrane-bound cell nucleus and contain additional membrane-bound compartments called organelles (such as mitochondria in animals and plants and plastids in plants and algae, all generally considered to be derived from </w:t>
      </w:r>
      <w:proofErr w:type="spellStart"/>
      <w:r w:rsidRPr="00D37737">
        <w:rPr>
          <w:lang w:val="en-US"/>
        </w:rPr>
        <w:t>endosymbiotic</w:t>
      </w:r>
      <w:proofErr w:type="spellEnd"/>
      <w:r w:rsidRPr="00D37737">
        <w:rPr>
          <w:lang w:val="en-US"/>
        </w:rPr>
        <w:t xml:space="preserve"> bacteria).[2] Fungi, animals and plants are examples of kingdoms of organisms within the eukaryotes.</w:t>
      </w:r>
    </w:p>
    <w:p w:rsidR="00D37737" w:rsidRDefault="00D37737" w:rsidP="00D37737">
      <w:pPr>
        <w:rPr>
          <w:lang w:val="en-US"/>
        </w:rPr>
      </w:pPr>
      <w:r w:rsidRPr="00D37737">
        <w:rPr>
          <w:lang w:val="en-US"/>
        </w:rPr>
        <w:t>Estimates on the number of Earth's current species range from 10 million to 14 million</w:t>
      </w:r>
      <w:proofErr w:type="gramStart"/>
      <w:r w:rsidRPr="00D37737">
        <w:rPr>
          <w:lang w:val="en-US"/>
        </w:rPr>
        <w:t>,[</w:t>
      </w:r>
      <w:proofErr w:type="gramEnd"/>
      <w:r w:rsidRPr="00D37737">
        <w:rPr>
          <w:lang w:val="en-US"/>
        </w:rPr>
        <w:t>3] of which only about 1.2 million have been documented.[4] More than 99% of all species, amounting to over five billion species,[5] that ever lived are estimated to be extinct.[6][7] In 2016, a set of 355 genes from the last universal common ancestor (LUCA) of all living organisms living was identified.[8][9]</w:t>
      </w:r>
    </w:p>
    <w:p w:rsidR="00354AFC" w:rsidRDefault="00354AFC" w:rsidP="00354AFC">
      <w:pPr>
        <w:pStyle w:val="2"/>
        <w:rPr>
          <w:lang w:val="en-US"/>
        </w:rPr>
      </w:pPr>
      <w:bookmarkStart w:id="17" w:name="_Toc509848886"/>
      <w:r w:rsidRPr="00354AFC">
        <w:rPr>
          <w:lang w:val="en-US"/>
        </w:rPr>
        <w:lastRenderedPageBreak/>
        <w:t>Organisms</w:t>
      </w:r>
      <w:r>
        <w:rPr>
          <w:lang w:val="en-US"/>
        </w:rPr>
        <w:t xml:space="preserve"> 2</w:t>
      </w:r>
      <w:bookmarkEnd w:id="17"/>
    </w:p>
    <w:p w:rsidR="00D37737" w:rsidRPr="00D37737" w:rsidRDefault="00D37737" w:rsidP="00D37737">
      <w:pPr>
        <w:rPr>
          <w:lang w:val="en-US"/>
        </w:rPr>
      </w:pPr>
      <w:r w:rsidRPr="00D37737">
        <w:rPr>
          <w:lang w:val="en-US"/>
        </w:rPr>
        <w:t xml:space="preserve">Organisms are classified by taxonomy into specified groups such as the multicellular animals, plants, and fungi; or unicellular microorganisms such as a </w:t>
      </w:r>
      <w:proofErr w:type="spellStart"/>
      <w:r w:rsidRPr="00D37737">
        <w:rPr>
          <w:lang w:val="en-US"/>
        </w:rPr>
        <w:t>protists</w:t>
      </w:r>
      <w:proofErr w:type="spellEnd"/>
      <w:r w:rsidRPr="00D37737">
        <w:rPr>
          <w:lang w:val="en-US"/>
        </w:rPr>
        <w:t xml:space="preserve">, bacteria, and </w:t>
      </w:r>
      <w:proofErr w:type="spellStart"/>
      <w:r w:rsidRPr="00D37737">
        <w:rPr>
          <w:lang w:val="en-US"/>
        </w:rPr>
        <w:t>archaea</w:t>
      </w:r>
      <w:proofErr w:type="spellEnd"/>
      <w:proofErr w:type="gramStart"/>
      <w:r w:rsidRPr="00D37737">
        <w:rPr>
          <w:lang w:val="en-US"/>
        </w:rPr>
        <w:t>.[</w:t>
      </w:r>
      <w:proofErr w:type="gramEnd"/>
      <w:r w:rsidRPr="00D37737">
        <w:rPr>
          <w:lang w:val="en-US"/>
        </w:rPr>
        <w:t>1] All types of organisms are capable of reproduction, growth and development, maintenance, and some degree of response to stimuli. Humans are multicellular animals composed of many trillions of cells which differentiate during development into specialized tissues and organs.</w:t>
      </w:r>
    </w:p>
    <w:p w:rsidR="00D37737" w:rsidRDefault="00D37737" w:rsidP="000C5212">
      <w:pPr>
        <w:rPr>
          <w:lang w:val="en-US"/>
        </w:rPr>
      </w:pPr>
      <w:r w:rsidRPr="00D37737">
        <w:rPr>
          <w:lang w:val="en-US"/>
        </w:rPr>
        <w:t xml:space="preserve">An organism may be either a prokaryote or a eukaryote. Prokaryotes are represented by two separate domains—bacteria and </w:t>
      </w:r>
      <w:proofErr w:type="spellStart"/>
      <w:r w:rsidRPr="00D37737">
        <w:rPr>
          <w:lang w:val="en-US"/>
        </w:rPr>
        <w:t>archaea</w:t>
      </w:r>
      <w:proofErr w:type="spellEnd"/>
      <w:r w:rsidRPr="00D37737">
        <w:rPr>
          <w:lang w:val="en-US"/>
        </w:rPr>
        <w:t xml:space="preserve">. Eukaryotic organisms are characterized by the presence of a membrane-bound cell nucleus and contain additional membrane-bound compartments called organelles (such as mitochondria in animals and plants and plastids in plants and algae, all generally considered to be derived from </w:t>
      </w:r>
      <w:proofErr w:type="spellStart"/>
      <w:r w:rsidRPr="00D37737">
        <w:rPr>
          <w:lang w:val="en-US"/>
        </w:rPr>
        <w:t>endosymbiotic</w:t>
      </w:r>
      <w:proofErr w:type="spellEnd"/>
      <w:r w:rsidRPr="00D37737">
        <w:rPr>
          <w:lang w:val="en-US"/>
        </w:rPr>
        <w:t xml:space="preserve"> bacteria).[2] Fungi, animals and plants are examples of kingdoms of organisms within the eukaryotes.</w:t>
      </w:r>
      <w:r>
        <w:rPr>
          <w:lang w:val="en-US"/>
        </w:rPr>
        <w:br w:type="page"/>
      </w:r>
    </w:p>
    <w:p w:rsidR="00351011" w:rsidRDefault="00351011" w:rsidP="00351011">
      <w:pPr>
        <w:pStyle w:val="1"/>
        <w:rPr>
          <w:lang w:val="en-US"/>
        </w:rPr>
      </w:pPr>
      <w:bookmarkStart w:id="18" w:name="_Toc509848887"/>
      <w:r w:rsidRPr="00351011">
        <w:rPr>
          <w:lang w:val="en-US"/>
        </w:rPr>
        <w:lastRenderedPageBreak/>
        <w:t>Bacteria</w:t>
      </w:r>
      <w:bookmarkEnd w:id="18"/>
    </w:p>
    <w:p w:rsidR="00D37737" w:rsidRDefault="00D37737" w:rsidP="00D37737">
      <w:pPr>
        <w:rPr>
          <w:lang w:val="en-US"/>
        </w:rPr>
      </w:pPr>
      <w:r w:rsidRPr="00D37737">
        <w:rPr>
          <w:lang w:val="en-US"/>
        </w:rPr>
        <w:t>Bacteria (/</w:t>
      </w:r>
      <w:proofErr w:type="spellStart"/>
      <w:r w:rsidRPr="00D37737">
        <w:rPr>
          <w:lang w:val="en-US"/>
        </w:rPr>
        <w:t>bækˈtɪəriə</w:t>
      </w:r>
      <w:proofErr w:type="spellEnd"/>
      <w:r w:rsidRPr="00D37737">
        <w:rPr>
          <w:lang w:val="en-US"/>
        </w:rPr>
        <w:t xml:space="preserve">/ (About this sound listen); common noun bacteria, singular bacterium) constitute a large domain of prokaryotic microorganisms. Typically a few </w:t>
      </w:r>
      <w:proofErr w:type="spellStart"/>
      <w:r w:rsidRPr="00D37737">
        <w:rPr>
          <w:lang w:val="en-US"/>
        </w:rPr>
        <w:t>micrometres</w:t>
      </w:r>
      <w:proofErr w:type="spellEnd"/>
      <w:r w:rsidRPr="00D37737">
        <w:rPr>
          <w:lang w:val="en-US"/>
        </w:rPr>
        <w:t xml:space="preserve"> in length, bacteria have a number of shapes, ranging from spheres to rods and spirals. Bacteria were among the first life forms to appear on Earth, and are present in most of its habitats. Bacteria inhabit soil, water, acidic hot springs, radioactive waste</w:t>
      </w:r>
      <w:proofErr w:type="gramStart"/>
      <w:r w:rsidRPr="00D37737">
        <w:rPr>
          <w:lang w:val="en-US"/>
        </w:rPr>
        <w:t>,[</w:t>
      </w:r>
      <w:proofErr w:type="gramEnd"/>
      <w:r w:rsidRPr="00D37737">
        <w:rPr>
          <w:lang w:val="en-US"/>
        </w:rPr>
        <w:t xml:space="preserve">3] and the deep portions of Earth's crust. Bacteria also live in symbiotic and parasitic relationships with plants and animals. Most bacteria have not been </w:t>
      </w:r>
      <w:proofErr w:type="spellStart"/>
      <w:r w:rsidRPr="00D37737">
        <w:rPr>
          <w:lang w:val="en-US"/>
        </w:rPr>
        <w:t>characterised</w:t>
      </w:r>
      <w:proofErr w:type="spellEnd"/>
      <w:r w:rsidRPr="00D37737">
        <w:rPr>
          <w:lang w:val="en-US"/>
        </w:rPr>
        <w:t>, and only about half of the bacterial phyla have species that can be grown in the laboratory</w:t>
      </w:r>
      <w:proofErr w:type="gramStart"/>
      <w:r w:rsidRPr="00D37737">
        <w:rPr>
          <w:lang w:val="en-US"/>
        </w:rPr>
        <w:t>.[</w:t>
      </w:r>
      <w:proofErr w:type="gramEnd"/>
      <w:r w:rsidRPr="00D37737">
        <w:rPr>
          <w:lang w:val="en-US"/>
        </w:rPr>
        <w:t>4] The study of bacteria is known as bacteriology, a branch of microbiology.</w:t>
      </w:r>
    </w:p>
    <w:p w:rsidR="00354AFC" w:rsidRDefault="00354AFC" w:rsidP="00354AFC">
      <w:pPr>
        <w:pStyle w:val="2"/>
        <w:rPr>
          <w:lang w:val="en-US"/>
        </w:rPr>
      </w:pPr>
      <w:bookmarkStart w:id="19" w:name="_Toc509848888"/>
      <w:r w:rsidRPr="00354AFC">
        <w:rPr>
          <w:lang w:val="en-US"/>
        </w:rPr>
        <w:t>Bacteria</w:t>
      </w:r>
      <w:r>
        <w:rPr>
          <w:lang w:val="en-US"/>
        </w:rPr>
        <w:t xml:space="preserve"> 2</w:t>
      </w:r>
      <w:bookmarkEnd w:id="19"/>
    </w:p>
    <w:p w:rsidR="00D37737" w:rsidRDefault="00D37737" w:rsidP="00D37737">
      <w:pPr>
        <w:rPr>
          <w:lang w:val="en-US"/>
        </w:rPr>
      </w:pPr>
      <w:r w:rsidRPr="00D37737">
        <w:rPr>
          <w:lang w:val="en-US"/>
        </w:rPr>
        <w:t>Bacteria (/</w:t>
      </w:r>
      <w:proofErr w:type="spellStart"/>
      <w:r w:rsidRPr="00D37737">
        <w:rPr>
          <w:lang w:val="en-US"/>
        </w:rPr>
        <w:t>bækˈtɪəriə</w:t>
      </w:r>
      <w:proofErr w:type="spellEnd"/>
      <w:r w:rsidRPr="00D37737">
        <w:rPr>
          <w:lang w:val="en-US"/>
        </w:rPr>
        <w:t xml:space="preserve">/ (About this sound listen); common noun bacteria, singular bacterium) constitute a large domain of prokaryotic microorganisms. Typically a few </w:t>
      </w:r>
      <w:proofErr w:type="spellStart"/>
      <w:r w:rsidRPr="00D37737">
        <w:rPr>
          <w:lang w:val="en-US"/>
        </w:rPr>
        <w:t>micrometres</w:t>
      </w:r>
      <w:proofErr w:type="spellEnd"/>
      <w:r w:rsidRPr="00D37737">
        <w:rPr>
          <w:lang w:val="en-US"/>
        </w:rPr>
        <w:t xml:space="preserve"> in length, bacteria have a number of shapes, ranging from spheres to rods and spirals. Bacteria were among the first life forms to appear on Earth, and are present in most of its habitats. Bacteria inhabit soil, water, acidic hot springs, radioactive waste</w:t>
      </w:r>
      <w:proofErr w:type="gramStart"/>
      <w:r w:rsidRPr="00D37737">
        <w:rPr>
          <w:lang w:val="en-US"/>
        </w:rPr>
        <w:t>,[</w:t>
      </w:r>
      <w:proofErr w:type="gramEnd"/>
      <w:r w:rsidRPr="00D37737">
        <w:rPr>
          <w:lang w:val="en-US"/>
        </w:rPr>
        <w:t xml:space="preserve">3] and the deep portions of Earth's crust. Bacteria also live in symbiotic and parasitic relationships with plants and animals. Most bacteria have not been </w:t>
      </w:r>
      <w:proofErr w:type="spellStart"/>
      <w:r w:rsidRPr="00D37737">
        <w:rPr>
          <w:lang w:val="en-US"/>
        </w:rPr>
        <w:t>characterised</w:t>
      </w:r>
      <w:proofErr w:type="spellEnd"/>
      <w:r w:rsidRPr="00D37737">
        <w:rPr>
          <w:lang w:val="en-US"/>
        </w:rPr>
        <w:t>, and only about half of the bacterial phyla have species that can be grown in the laboratory</w:t>
      </w:r>
      <w:proofErr w:type="gramStart"/>
      <w:r w:rsidRPr="00D37737">
        <w:rPr>
          <w:lang w:val="en-US"/>
        </w:rPr>
        <w:t>.[</w:t>
      </w:r>
      <w:proofErr w:type="gramEnd"/>
      <w:r w:rsidRPr="00D37737">
        <w:rPr>
          <w:lang w:val="en-US"/>
        </w:rPr>
        <w:t>4] The study of bacteria is known as bacteriology, a branch of microbiology.</w:t>
      </w:r>
    </w:p>
    <w:p w:rsidR="00D37737" w:rsidRDefault="00D37737" w:rsidP="00D37737">
      <w:pPr>
        <w:rPr>
          <w:lang w:val="en-US"/>
        </w:rPr>
      </w:pPr>
      <w:r w:rsidRPr="00D37737">
        <w:rPr>
          <w:lang w:val="en-US"/>
        </w:rPr>
        <w:t>Bacteria (/</w:t>
      </w:r>
      <w:proofErr w:type="spellStart"/>
      <w:r w:rsidRPr="00D37737">
        <w:rPr>
          <w:lang w:val="en-US"/>
        </w:rPr>
        <w:t>bækˈtɪəriə</w:t>
      </w:r>
      <w:proofErr w:type="spellEnd"/>
      <w:r w:rsidRPr="00D37737">
        <w:rPr>
          <w:lang w:val="en-US"/>
        </w:rPr>
        <w:t xml:space="preserve">/ (About this sound listen); common noun bacteria, singular bacterium) constitute a large domain of prokaryotic microorganisms. Typically a few </w:t>
      </w:r>
      <w:proofErr w:type="spellStart"/>
      <w:r w:rsidRPr="00D37737">
        <w:rPr>
          <w:lang w:val="en-US"/>
        </w:rPr>
        <w:t>micrometres</w:t>
      </w:r>
      <w:proofErr w:type="spellEnd"/>
      <w:r w:rsidRPr="00D37737">
        <w:rPr>
          <w:lang w:val="en-US"/>
        </w:rPr>
        <w:t xml:space="preserve"> in length, bacteria have a number of shapes, ranging from spheres to rods and spirals. Bacteria were among the first life forms to appear on Earth, and are present in most of its habitats. Bacteria inhabit soil, water, acidic hot springs, radioactive waste</w:t>
      </w:r>
      <w:proofErr w:type="gramStart"/>
      <w:r w:rsidRPr="00D37737">
        <w:rPr>
          <w:lang w:val="en-US"/>
        </w:rPr>
        <w:t>,[</w:t>
      </w:r>
      <w:proofErr w:type="gramEnd"/>
      <w:r w:rsidRPr="00D37737">
        <w:rPr>
          <w:lang w:val="en-US"/>
        </w:rPr>
        <w:t xml:space="preserve">3] and the deep portions of Earth's crust. Bacteria also live in symbiotic and parasitic relationships with plants and animals. Most bacteria have not been </w:t>
      </w:r>
      <w:proofErr w:type="spellStart"/>
      <w:r w:rsidRPr="00D37737">
        <w:rPr>
          <w:lang w:val="en-US"/>
        </w:rPr>
        <w:t>characterised</w:t>
      </w:r>
      <w:proofErr w:type="spellEnd"/>
      <w:r w:rsidRPr="00D37737">
        <w:rPr>
          <w:lang w:val="en-US"/>
        </w:rPr>
        <w:t>, and only about half of the bacterial phyla have species that can be grown in the laboratory</w:t>
      </w:r>
      <w:proofErr w:type="gramStart"/>
      <w:r w:rsidRPr="00D37737">
        <w:rPr>
          <w:lang w:val="en-US"/>
        </w:rPr>
        <w:t>.[</w:t>
      </w:r>
      <w:proofErr w:type="gramEnd"/>
      <w:r w:rsidRPr="00D37737">
        <w:rPr>
          <w:lang w:val="en-US"/>
        </w:rPr>
        <w:t>4] The study of bacteria is known as bacteriology, a branch of microbiology.</w:t>
      </w:r>
    </w:p>
    <w:p w:rsidR="000C5212" w:rsidRDefault="00D37737" w:rsidP="00D37737">
      <w:pPr>
        <w:rPr>
          <w:lang w:val="en-US"/>
        </w:rPr>
      </w:pPr>
      <w:r w:rsidRPr="00D37737">
        <w:rPr>
          <w:lang w:val="en-US"/>
        </w:rPr>
        <w:t>Bacteria (/</w:t>
      </w:r>
      <w:proofErr w:type="spellStart"/>
      <w:r w:rsidRPr="00D37737">
        <w:rPr>
          <w:lang w:val="en-US"/>
        </w:rPr>
        <w:t>bækˈtɪəriə</w:t>
      </w:r>
      <w:proofErr w:type="spellEnd"/>
      <w:r w:rsidRPr="00D37737">
        <w:rPr>
          <w:lang w:val="en-US"/>
        </w:rPr>
        <w:t xml:space="preserve">/ (About this sound listen); common noun bacteria, singular bacterium) constitute a large domain of prokaryotic microorganisms. Typically a few </w:t>
      </w:r>
      <w:proofErr w:type="spellStart"/>
      <w:r w:rsidRPr="00D37737">
        <w:rPr>
          <w:lang w:val="en-US"/>
        </w:rPr>
        <w:t>micrometres</w:t>
      </w:r>
      <w:proofErr w:type="spellEnd"/>
      <w:r w:rsidRPr="00D37737">
        <w:rPr>
          <w:lang w:val="en-US"/>
        </w:rPr>
        <w:t xml:space="preserve"> in length, bacteria have a number of shapes, ranging from spheres to rods and spirals. Bacteria were among the first life forms to appear on Earth, and are present in most of its habitats. Bacteria inhabit soil, water, acidic hot springs, radioactive waste</w:t>
      </w:r>
      <w:proofErr w:type="gramStart"/>
      <w:r w:rsidRPr="00D37737">
        <w:rPr>
          <w:lang w:val="en-US"/>
        </w:rPr>
        <w:t>,[</w:t>
      </w:r>
      <w:proofErr w:type="gramEnd"/>
      <w:r w:rsidRPr="00D37737">
        <w:rPr>
          <w:lang w:val="en-US"/>
        </w:rPr>
        <w:t xml:space="preserve">3] and the deep portions of Earth's crust. Bacteria also live in symbiotic and parasitic relationships with plants and animals. Most bacteria have not been </w:t>
      </w:r>
      <w:proofErr w:type="spellStart"/>
      <w:r w:rsidRPr="00D37737">
        <w:rPr>
          <w:lang w:val="en-US"/>
        </w:rPr>
        <w:t>characterised</w:t>
      </w:r>
      <w:proofErr w:type="spellEnd"/>
      <w:r w:rsidRPr="00D37737">
        <w:rPr>
          <w:lang w:val="en-US"/>
        </w:rPr>
        <w:t>, and only about half of the bacterial phyla have species that can be grown in the laboratory</w:t>
      </w:r>
      <w:proofErr w:type="gramStart"/>
      <w:r w:rsidRPr="00D37737">
        <w:rPr>
          <w:lang w:val="en-US"/>
        </w:rPr>
        <w:t>.[</w:t>
      </w:r>
      <w:proofErr w:type="gramEnd"/>
      <w:r w:rsidRPr="00D37737">
        <w:rPr>
          <w:lang w:val="en-US"/>
        </w:rPr>
        <w:t>4] The study of bacteria is known as bacteriology, a branch of microbiology.</w:t>
      </w:r>
    </w:p>
    <w:p w:rsidR="000C5212" w:rsidRDefault="000C5212" w:rsidP="000C5212">
      <w:pPr>
        <w:rPr>
          <w:lang w:val="en-US"/>
        </w:rPr>
      </w:pPr>
      <w:r>
        <w:rPr>
          <w:lang w:val="en-US"/>
        </w:rPr>
        <w:br w:type="page"/>
      </w:r>
    </w:p>
    <w:p w:rsidR="00CB5206" w:rsidRDefault="000C5212" w:rsidP="000C5212">
      <w:pPr>
        <w:pStyle w:val="1"/>
      </w:pPr>
      <w:bookmarkStart w:id="20" w:name="_Toc509848889"/>
      <w:r w:rsidRPr="000C5212">
        <w:rPr>
          <w:lang w:val="en-US"/>
        </w:rPr>
        <w:lastRenderedPageBreak/>
        <w:t xml:space="preserve">Η </w:t>
      </w:r>
      <w:proofErr w:type="spellStart"/>
      <w:r w:rsidRPr="000C5212">
        <w:rPr>
          <w:lang w:val="en-US"/>
        </w:rPr>
        <w:t>οικογένειά</w:t>
      </w:r>
      <w:proofErr w:type="spellEnd"/>
      <w:r w:rsidRPr="000C5212">
        <w:rPr>
          <w:lang w:val="en-US"/>
        </w:rPr>
        <w:t xml:space="preserve"> </w:t>
      </w:r>
      <w:proofErr w:type="spellStart"/>
      <w:r w:rsidRPr="000C5212">
        <w:rPr>
          <w:lang w:val="en-US"/>
        </w:rPr>
        <w:t>μου</w:t>
      </w:r>
      <w:bookmarkEnd w:id="20"/>
      <w:proofErr w:type="spellEnd"/>
    </w:p>
    <w:p w:rsidR="00D37737" w:rsidRPr="007F7849" w:rsidRDefault="00CB5206" w:rsidP="00CB5206">
      <w:pPr>
        <w:pStyle w:val="1"/>
        <w:ind w:firstLine="0"/>
        <w:rPr>
          <w:lang w:val="en-US"/>
        </w:rPr>
      </w:pPr>
      <w:bookmarkStart w:id="21" w:name="_Toc509848890"/>
      <w:r>
        <w:rPr>
          <w:noProof/>
          <w:lang w:eastAsia="el-GR"/>
        </w:rPr>
        <w:drawing>
          <wp:inline distT="0" distB="0" distL="0" distR="0" wp14:anchorId="5953647C" wp14:editId="6F42C522">
            <wp:extent cx="5486400" cy="3200400"/>
            <wp:effectExtent l="76200" t="0" r="95250" b="57150"/>
            <wp:docPr id="1" name="Διάγραμμα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bookmarkEnd w:id="21"/>
    </w:p>
    <w:sectPr w:rsidR="00D37737" w:rsidRPr="007F7849" w:rsidSect="005860FE">
      <w:headerReference w:type="default" r:id="rId20"/>
      <w:footerReference w:type="default" r:id="rId21"/>
      <w:pgSz w:w="11906" w:h="16838"/>
      <w:pgMar w:top="1418" w:right="1418" w:bottom="1418" w:left="1418" w:header="709" w:footer="709" w:gutter="0"/>
      <w:pgNumType w:start="0" w:chapStyle="1" w:chapSep="em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95E" w:rsidRDefault="00FC495E" w:rsidP="00474D4B">
      <w:pPr>
        <w:spacing w:after="0" w:line="240" w:lineRule="auto"/>
      </w:pPr>
      <w:r>
        <w:separator/>
      </w:r>
    </w:p>
  </w:endnote>
  <w:endnote w:type="continuationSeparator" w:id="0">
    <w:p w:rsidR="00FC495E" w:rsidRDefault="00FC495E" w:rsidP="00474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D4B" w:rsidRPr="00D82366" w:rsidRDefault="00FD1262">
    <w:pPr>
      <w:pStyle w:val="a4"/>
      <w:rPr>
        <w:lang w:val="en-US"/>
      </w:rPr>
    </w:pPr>
    <w:r w:rsidRPr="00FD1262">
      <w:rPr>
        <w:rFonts w:asciiTheme="majorHAnsi" w:hAnsiTheme="majorHAnsi" w:cstheme="majorHAnsi"/>
      </w:rPr>
      <w:ptab w:relativeTo="margin" w:alignment="right" w:leader="none"/>
    </w:r>
    <w:r w:rsidRPr="00FD1262">
      <w:rPr>
        <w:rFonts w:asciiTheme="majorHAnsi" w:hAnsiTheme="majorHAnsi" w:cstheme="majorHAnsi"/>
      </w:rPr>
      <w:t xml:space="preserve">Σελίδα </w:t>
    </w:r>
    <w:r w:rsidRPr="00FD1262">
      <w:rPr>
        <w:rFonts w:asciiTheme="majorHAnsi" w:hAnsiTheme="majorHAnsi" w:cstheme="majorHAnsi"/>
      </w:rPr>
      <w:fldChar w:fldCharType="begin"/>
    </w:r>
    <w:r w:rsidRPr="00FD1262">
      <w:rPr>
        <w:rFonts w:asciiTheme="majorHAnsi" w:hAnsiTheme="majorHAnsi" w:cstheme="majorHAnsi"/>
      </w:rPr>
      <w:instrText xml:space="preserve"> PAGE   \* MERGEFORMAT </w:instrText>
    </w:r>
    <w:r w:rsidRPr="00FD1262">
      <w:rPr>
        <w:rFonts w:asciiTheme="majorHAnsi" w:hAnsiTheme="majorHAnsi" w:cstheme="majorHAnsi"/>
      </w:rPr>
      <w:fldChar w:fldCharType="separate"/>
    </w:r>
    <w:r w:rsidR="00C569A9">
      <w:rPr>
        <w:rFonts w:asciiTheme="majorHAnsi" w:hAnsiTheme="majorHAnsi" w:cstheme="majorHAnsi"/>
        <w:noProof/>
      </w:rPr>
      <w:t>1</w:t>
    </w:r>
    <w:r w:rsidRPr="00FD1262">
      <w:rPr>
        <w:rFonts w:asciiTheme="majorHAnsi" w:hAnsiTheme="majorHAnsi" w:cstheme="majorHAnsi"/>
        <w:noProof/>
      </w:rPr>
      <w:fldChar w:fldCharType="end"/>
    </w:r>
    <w:r>
      <w:rPr>
        <w:rFonts w:asciiTheme="majorHAnsi" w:hAnsiTheme="majorHAnsi" w:cstheme="majorHAnsi"/>
        <w:noProof/>
        <w:lang w:eastAsia="el-GR"/>
      </w:rPr>
      <mc:AlternateContent>
        <mc:Choice Requires="wpg">
          <w:drawing>
            <wp:anchor distT="0" distB="0" distL="114300" distR="114300" simplePos="0" relativeHeight="251661312" behindDoc="0" locked="0" layoutInCell="0" allowOverlap="1" wp14:anchorId="134E6CA1" wp14:editId="42AA24CB">
              <wp:simplePos x="0" y="0"/>
              <wp:positionH relativeFrom="page">
                <wp:align>center</wp:align>
              </wp:positionH>
              <wp:positionV relativeFrom="page">
                <wp:align>bottom</wp:align>
              </wp:positionV>
              <wp:extent cx="7761605" cy="822325"/>
              <wp:effectExtent l="9525" t="0" r="10795" b="0"/>
              <wp:wrapNone/>
              <wp:docPr id="26" name="Ομάδα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61605" cy="822325"/>
                        <a:chOff x="8" y="9"/>
                        <a:chExt cx="15823" cy="1439"/>
                      </a:xfrm>
                    </wpg:grpSpPr>
                    <wps:wsp>
                      <wps:cNvPr id="27" name="AutoShape 27"/>
                      <wps:cNvCnPr>
                        <a:cxnSpLocks noChangeShapeType="1"/>
                      </wps:cNvCnPr>
                      <wps:spPr bwMode="auto">
                        <a:xfrm>
                          <a:off x="9" y="1431"/>
                          <a:ext cx="15822" cy="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wps:wsp>
                      <wps:cNvPr id="28" name="Rectangle 28"/>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90000</wp14:pctHeight>
              </wp14:sizeRelV>
            </wp:anchor>
          </w:drawing>
        </mc:Choice>
        <mc:Fallback>
          <w:pict>
            <v:group id="Ομάδα 26" o:spid="_x0000_s1026" style="position:absolute;margin-left:0;margin-top:0;width:611.15pt;height:64.75pt;flip:y;z-index:251661312;mso-width-percent:1000;mso-height-percent:900;mso-position-horizontal:center;mso-position-horizontal-relative:page;mso-position-vertical:bottom;mso-position-vertical-relative:page;mso-width-percent:1000;mso-height-percent:900;mso-height-relative:bottom-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" o:allowincell="f">
              <v:shapetype id="_x0000_t32" coordsize="21600,21600" o:spt="32" o:oned="t" path="m,l21600,21600e" filled="f">
                <v:path arrowok="t" fillok="f" o:connecttype="none"/>
                <o:lock v:ext="edit" shapetype="t"/>
              </v:shapetype>
              <v:shape id="AutoShape 27"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0894b8AAADbAAAADwAAAGRycy9kb3ducmV2LnhtbESPzQrCMBCE74LvEFbwpqkiWqpRRBTE&#10;g+DffWnWttpsShO1vr0RBI/DzHzDzBaNKcWTaldYVjDoRyCIU6sLzhScT5teDMJ5ZI2lZVLwJgeL&#10;ebs1w0TbFx/oefSZCBB2CSrIva8SKV2ak0HXtxVx8K62NuiDrDOpa3wFuCnlMIrG0mDBYSHHilY5&#10;pffjwyi43G52PdD7Ubp+a3ko4p0571CpbqdZTkF4avw//GtvtYLhBL5fwg+Q8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10894b8AAADbAAAADwAAAAAAAAAAAAAAAACh&#10;AgAAZHJzL2Rvd25yZXYueG1sUEsFBgAAAAAEAAQA+QAAAI0DAAAAAA==&#10;" strokecolor="#31849b [2408]"/>
              <v:rect id="Rectangle 28"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YxpMAA&#10;AADbAAAADwAAAGRycy9kb3ducmV2LnhtbERPy4rCMBTdD/gP4QpuBk3HhUg1ighiEUGmPtaX5toW&#10;m5vaZNr692Yx4PJw3st1byrRUuNKywp+JhEI4szqknMFl/NuPAfhPLLGyjIpeJGD9WrwtcRY245/&#10;qU19LkIIuxgVFN7XsZQuK8igm9iaOHB32xj0ATa51A12IdxUchpFM2mw5NBQYE3bgrJH+mcUdNmp&#10;vZ2Pe3n6viWWn8lzm14PSo2G/WYBwlPvP+J/d6IVTMPY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xYxpMAAAADbAAAADwAAAAAAAAAAAAAAAACYAgAAZHJzL2Rvd25y&#10;ZXYueG1sUEsFBgAAAAAEAAQA9QAAAIUDAAAAAA==&#10;" filled="f" stroked="f"/>
              <w10:wrap anchorx="page" anchory="page"/>
            </v:group>
          </w:pict>
        </mc:Fallback>
      </mc:AlternateContent>
    </w:r>
    <w:r>
      <w:rPr>
        <w:rFonts w:asciiTheme="majorHAnsi" w:hAnsiTheme="majorHAnsi" w:cstheme="majorHAnsi"/>
        <w:noProof/>
        <w:lang w:eastAsia="el-GR"/>
      </w:rPr>
      <mc:AlternateContent>
        <mc:Choice Requires="wps">
          <w:drawing>
            <wp:anchor distT="0" distB="0" distL="114300" distR="114300" simplePos="0" relativeHeight="251660288" behindDoc="0" locked="0" layoutInCell="1" allowOverlap="1" wp14:anchorId="14526474" wp14:editId="37E46E6A">
              <wp:simplePos x="0" y="0"/>
              <wp:positionH relativeFrom="leftMargin">
                <wp:align>center</wp:align>
              </wp:positionH>
              <wp:positionV relativeFrom="page">
                <wp:align>bottom</wp:align>
              </wp:positionV>
              <wp:extent cx="90805" cy="812165"/>
              <wp:effectExtent l="9525" t="9525" r="13970" b="6985"/>
              <wp:wrapNone/>
              <wp:docPr id="25" name="Ορθογώνιο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12165"/>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Ορθογώνιο 25" o:spid="_x0000_s1026" style="position:absolute;margin-left:0;margin-top:0;width:7.15pt;height:63.95pt;z-index:251660288;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" fillcolor="#4bacc6 [3208]" strokecolor="#205867 [1608]">
              <w10:wrap anchorx="margin" anchory="page"/>
            </v:rect>
          </w:pict>
        </mc:Fallback>
      </mc:AlternateContent>
    </w:r>
    <w:r>
      <w:rPr>
        <w:rFonts w:asciiTheme="majorHAnsi" w:hAnsiTheme="majorHAnsi" w:cstheme="majorHAnsi"/>
        <w:noProof/>
        <w:lang w:eastAsia="el-GR"/>
      </w:rPr>
      <mc:AlternateContent>
        <mc:Choice Requires="wps">
          <w:drawing>
            <wp:anchor distT="0" distB="0" distL="114300" distR="114300" simplePos="0" relativeHeight="251659264" behindDoc="0" locked="0" layoutInCell="1" allowOverlap="1" wp14:anchorId="516C9BCB" wp14:editId="4EA198EE">
              <wp:simplePos x="0" y="0"/>
              <wp:positionH relativeFrom="rightMargin">
                <wp:align>center</wp:align>
              </wp:positionH>
              <wp:positionV relativeFrom="page">
                <wp:align>bottom</wp:align>
              </wp:positionV>
              <wp:extent cx="90805" cy="812165"/>
              <wp:effectExtent l="9525" t="9525" r="13970" b="6985"/>
              <wp:wrapNone/>
              <wp:docPr id="24" name="Ορθογώνιο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12165"/>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Ορθογώνιο 24" o:spid="_x0000_s1026" style="position:absolute;margin-left:0;margin-top:0;width:7.15pt;height:63.95pt;z-index:251659264;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" fillcolor="#4bacc6 [3208]" strokecolor="#205867 [1608]">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95E" w:rsidRDefault="00FC495E" w:rsidP="00474D4B">
      <w:pPr>
        <w:spacing w:after="0" w:line="240" w:lineRule="auto"/>
      </w:pPr>
      <w:r>
        <w:separator/>
      </w:r>
    </w:p>
  </w:footnote>
  <w:footnote w:type="continuationSeparator" w:id="0">
    <w:p w:rsidR="00FC495E" w:rsidRDefault="00FC495E" w:rsidP="00474D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134"/>
    </w:tblGrid>
    <w:tr w:rsidR="000C5212">
      <w:tc>
        <w:tcPr>
          <w:tcW w:w="1152" w:type="dxa"/>
        </w:tcPr>
        <w:p w:rsidR="000C5212" w:rsidRDefault="00465B34">
          <w:pPr>
            <w:pStyle w:val="a3"/>
            <w:jc w:val="right"/>
            <w:rPr>
              <w:b/>
            </w:rPr>
          </w:pPr>
          <w:r>
            <w:fldChar w:fldCharType="begin"/>
          </w:r>
          <w:r>
            <w:instrText xml:space="preserve"> PAGE  \* Arabic  \* MERGEFORMAT </w:instrText>
          </w:r>
          <w:r>
            <w:fldChar w:fldCharType="separate"/>
          </w:r>
          <w:r w:rsidR="00C569A9">
            <w:rPr>
              <w:noProof/>
            </w:rPr>
            <w:t>1</w:t>
          </w:r>
          <w:r>
            <w:fldChar w:fldCharType="end"/>
          </w:r>
        </w:p>
      </w:tc>
      <w:tc>
        <w:tcPr>
          <w:tcW w:w="0" w:type="auto"/>
          <w:noWrap/>
        </w:tcPr>
        <w:p w:rsidR="000C5212" w:rsidRDefault="00574621">
          <w:pPr>
            <w:pStyle w:val="a3"/>
            <w:rPr>
              <w:b/>
            </w:rPr>
          </w:pPr>
          <w:fldSimple w:instr=" STYLEREF  &quot;1&quot; ">
            <w:r w:rsidR="00C569A9">
              <w:rPr>
                <w:noProof/>
              </w:rPr>
              <w:t>Περιεχόμενα</w:t>
            </w:r>
          </w:fldSimple>
        </w:p>
      </w:tc>
    </w:tr>
  </w:tbl>
  <w:p w:rsidR="00474D4B" w:rsidRPr="00474D4B" w:rsidRDefault="00474D4B">
    <w:pPr>
      <w:pStyle w:val="a3"/>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9"/>
    <w:rsid w:val="000A4958"/>
    <w:rsid w:val="000C5212"/>
    <w:rsid w:val="00215D38"/>
    <w:rsid w:val="002A2071"/>
    <w:rsid w:val="00351011"/>
    <w:rsid w:val="00354AFC"/>
    <w:rsid w:val="003B31B1"/>
    <w:rsid w:val="003F0D53"/>
    <w:rsid w:val="00465B34"/>
    <w:rsid w:val="00474D4B"/>
    <w:rsid w:val="00574621"/>
    <w:rsid w:val="005762DF"/>
    <w:rsid w:val="005860FE"/>
    <w:rsid w:val="007731B5"/>
    <w:rsid w:val="007A6885"/>
    <w:rsid w:val="007F7849"/>
    <w:rsid w:val="00812E4B"/>
    <w:rsid w:val="00C569A9"/>
    <w:rsid w:val="00CB5206"/>
    <w:rsid w:val="00D37737"/>
    <w:rsid w:val="00D5142C"/>
    <w:rsid w:val="00D82366"/>
    <w:rsid w:val="00F35DC5"/>
    <w:rsid w:val="00F80627"/>
    <w:rsid w:val="00FC495E"/>
    <w:rsid w:val="00FD1262"/>
    <w:rsid w:val="00FF05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1B5"/>
    <w:pPr>
      <w:spacing w:after="240" w:line="312" w:lineRule="auto"/>
      <w:ind w:firstLine="709"/>
    </w:pPr>
    <w:rPr>
      <w:rFonts w:ascii="Times New Roman" w:hAnsi="Times New Roman"/>
    </w:rPr>
  </w:style>
  <w:style w:type="paragraph" w:styleId="1">
    <w:name w:val="heading 1"/>
    <w:basedOn w:val="a"/>
    <w:next w:val="a"/>
    <w:link w:val="1Char"/>
    <w:uiPriority w:val="9"/>
    <w:qFormat/>
    <w:rsid w:val="00354AFC"/>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354A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54AFC"/>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354AFC"/>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474D4B"/>
    <w:pPr>
      <w:tabs>
        <w:tab w:val="center" w:pos="4153"/>
        <w:tab w:val="right" w:pos="8306"/>
      </w:tabs>
      <w:spacing w:after="0" w:line="240" w:lineRule="auto"/>
    </w:pPr>
  </w:style>
  <w:style w:type="character" w:customStyle="1" w:styleId="Char">
    <w:name w:val="Κεφαλίδα Char"/>
    <w:basedOn w:val="a0"/>
    <w:link w:val="a3"/>
    <w:uiPriority w:val="99"/>
    <w:rsid w:val="00474D4B"/>
    <w:rPr>
      <w:rFonts w:ascii="Times New Roman" w:hAnsi="Times New Roman"/>
    </w:rPr>
  </w:style>
  <w:style w:type="paragraph" w:styleId="a4">
    <w:name w:val="footer"/>
    <w:basedOn w:val="a"/>
    <w:link w:val="Char0"/>
    <w:uiPriority w:val="99"/>
    <w:unhideWhenUsed/>
    <w:rsid w:val="00474D4B"/>
    <w:pPr>
      <w:tabs>
        <w:tab w:val="center" w:pos="4153"/>
        <w:tab w:val="right" w:pos="8306"/>
      </w:tabs>
      <w:spacing w:after="0" w:line="240" w:lineRule="auto"/>
    </w:pPr>
  </w:style>
  <w:style w:type="character" w:customStyle="1" w:styleId="Char0">
    <w:name w:val="Υποσέλιδο Char"/>
    <w:basedOn w:val="a0"/>
    <w:link w:val="a4"/>
    <w:uiPriority w:val="99"/>
    <w:rsid w:val="00474D4B"/>
    <w:rPr>
      <w:rFonts w:ascii="Times New Roman" w:hAnsi="Times New Roman"/>
    </w:rPr>
  </w:style>
  <w:style w:type="paragraph" w:styleId="a5">
    <w:name w:val="Balloon Text"/>
    <w:basedOn w:val="a"/>
    <w:link w:val="Char1"/>
    <w:uiPriority w:val="99"/>
    <w:semiHidden/>
    <w:unhideWhenUsed/>
    <w:rsid w:val="00D82366"/>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82366"/>
    <w:rPr>
      <w:rFonts w:ascii="Tahoma" w:hAnsi="Tahoma" w:cs="Tahoma"/>
      <w:sz w:val="16"/>
      <w:szCs w:val="16"/>
    </w:rPr>
  </w:style>
  <w:style w:type="character" w:styleId="a6">
    <w:name w:val="line number"/>
    <w:basedOn w:val="a0"/>
    <w:uiPriority w:val="99"/>
    <w:semiHidden/>
    <w:unhideWhenUsed/>
    <w:rsid w:val="00215D38"/>
  </w:style>
  <w:style w:type="table" w:styleId="a7">
    <w:name w:val="Table Grid"/>
    <w:basedOn w:val="a1"/>
    <w:uiPriority w:val="59"/>
    <w:rsid w:val="0057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Medium List 2 Accent 1"/>
    <w:basedOn w:val="a1"/>
    <w:uiPriority w:val="66"/>
    <w:rsid w:val="00F35DC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1">
    <w:name w:val="Medium Grid 1 Accent 1"/>
    <w:basedOn w:val="a1"/>
    <w:uiPriority w:val="67"/>
    <w:rsid w:val="00812E4B"/>
    <w:pPr>
      <w:spacing w:after="0" w:line="240" w:lineRule="auto"/>
    </w:pPr>
    <w:rPr>
      <w:color w:val="000000" w:themeColor="text1"/>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DBE5F1" w:themeFill="accent1" w:themeFillTint="33"/>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10">
    <w:name w:val="Medium Shading 1 Accent 1"/>
    <w:basedOn w:val="a1"/>
    <w:uiPriority w:val="63"/>
    <w:rsid w:val="00F35DC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3-1">
    <w:name w:val="Medium Grid 3 Accent 1"/>
    <w:basedOn w:val="a1"/>
    <w:uiPriority w:val="69"/>
    <w:rsid w:val="00F35D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a8">
    <w:name w:val="No Spacing"/>
    <w:link w:val="Char2"/>
    <w:uiPriority w:val="1"/>
    <w:qFormat/>
    <w:rsid w:val="005860FE"/>
    <w:pPr>
      <w:spacing w:after="0" w:line="240" w:lineRule="auto"/>
    </w:pPr>
    <w:rPr>
      <w:rFonts w:eastAsiaTheme="minorEastAsia"/>
    </w:rPr>
  </w:style>
  <w:style w:type="character" w:customStyle="1" w:styleId="Char2">
    <w:name w:val="Χωρίς διάστιχο Char"/>
    <w:basedOn w:val="a0"/>
    <w:link w:val="a8"/>
    <w:uiPriority w:val="1"/>
    <w:rsid w:val="005860FE"/>
    <w:rPr>
      <w:rFonts w:eastAsiaTheme="minorEastAsia"/>
    </w:rPr>
  </w:style>
  <w:style w:type="paragraph" w:styleId="a9">
    <w:name w:val="TOC Heading"/>
    <w:basedOn w:val="1"/>
    <w:next w:val="a"/>
    <w:uiPriority w:val="39"/>
    <w:semiHidden/>
    <w:unhideWhenUsed/>
    <w:qFormat/>
    <w:rsid w:val="005860FE"/>
    <w:pPr>
      <w:spacing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5860FE"/>
    <w:pPr>
      <w:spacing w:after="100"/>
    </w:pPr>
  </w:style>
  <w:style w:type="paragraph" w:styleId="20">
    <w:name w:val="toc 2"/>
    <w:basedOn w:val="a"/>
    <w:next w:val="a"/>
    <w:autoRedefine/>
    <w:uiPriority w:val="39"/>
    <w:unhideWhenUsed/>
    <w:rsid w:val="005860FE"/>
    <w:pPr>
      <w:spacing w:after="100"/>
      <w:ind w:left="220"/>
    </w:pPr>
  </w:style>
  <w:style w:type="character" w:styleId="-">
    <w:name w:val="Hyperlink"/>
    <w:basedOn w:val="a0"/>
    <w:uiPriority w:val="99"/>
    <w:unhideWhenUsed/>
    <w:rsid w:val="005860FE"/>
    <w:rPr>
      <w:color w:val="0000FF" w:themeColor="hyperlink"/>
      <w:u w:val="single"/>
    </w:rPr>
  </w:style>
  <w:style w:type="paragraph" w:styleId="aa">
    <w:name w:val="Revision"/>
    <w:hidden/>
    <w:uiPriority w:val="99"/>
    <w:semiHidden/>
    <w:rsid w:val="00FF0523"/>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1B5"/>
    <w:pPr>
      <w:spacing w:after="240" w:line="312" w:lineRule="auto"/>
      <w:ind w:firstLine="709"/>
    </w:pPr>
    <w:rPr>
      <w:rFonts w:ascii="Times New Roman" w:hAnsi="Times New Roman"/>
    </w:rPr>
  </w:style>
  <w:style w:type="paragraph" w:styleId="1">
    <w:name w:val="heading 1"/>
    <w:basedOn w:val="a"/>
    <w:next w:val="a"/>
    <w:link w:val="1Char"/>
    <w:uiPriority w:val="9"/>
    <w:qFormat/>
    <w:rsid w:val="00354AFC"/>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354A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54AFC"/>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354AFC"/>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474D4B"/>
    <w:pPr>
      <w:tabs>
        <w:tab w:val="center" w:pos="4153"/>
        <w:tab w:val="right" w:pos="8306"/>
      </w:tabs>
      <w:spacing w:after="0" w:line="240" w:lineRule="auto"/>
    </w:pPr>
  </w:style>
  <w:style w:type="character" w:customStyle="1" w:styleId="Char">
    <w:name w:val="Κεφαλίδα Char"/>
    <w:basedOn w:val="a0"/>
    <w:link w:val="a3"/>
    <w:uiPriority w:val="99"/>
    <w:rsid w:val="00474D4B"/>
    <w:rPr>
      <w:rFonts w:ascii="Times New Roman" w:hAnsi="Times New Roman"/>
    </w:rPr>
  </w:style>
  <w:style w:type="paragraph" w:styleId="a4">
    <w:name w:val="footer"/>
    <w:basedOn w:val="a"/>
    <w:link w:val="Char0"/>
    <w:uiPriority w:val="99"/>
    <w:unhideWhenUsed/>
    <w:rsid w:val="00474D4B"/>
    <w:pPr>
      <w:tabs>
        <w:tab w:val="center" w:pos="4153"/>
        <w:tab w:val="right" w:pos="8306"/>
      </w:tabs>
      <w:spacing w:after="0" w:line="240" w:lineRule="auto"/>
    </w:pPr>
  </w:style>
  <w:style w:type="character" w:customStyle="1" w:styleId="Char0">
    <w:name w:val="Υποσέλιδο Char"/>
    <w:basedOn w:val="a0"/>
    <w:link w:val="a4"/>
    <w:uiPriority w:val="99"/>
    <w:rsid w:val="00474D4B"/>
    <w:rPr>
      <w:rFonts w:ascii="Times New Roman" w:hAnsi="Times New Roman"/>
    </w:rPr>
  </w:style>
  <w:style w:type="paragraph" w:styleId="a5">
    <w:name w:val="Balloon Text"/>
    <w:basedOn w:val="a"/>
    <w:link w:val="Char1"/>
    <w:uiPriority w:val="99"/>
    <w:semiHidden/>
    <w:unhideWhenUsed/>
    <w:rsid w:val="00D82366"/>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82366"/>
    <w:rPr>
      <w:rFonts w:ascii="Tahoma" w:hAnsi="Tahoma" w:cs="Tahoma"/>
      <w:sz w:val="16"/>
      <w:szCs w:val="16"/>
    </w:rPr>
  </w:style>
  <w:style w:type="character" w:styleId="a6">
    <w:name w:val="line number"/>
    <w:basedOn w:val="a0"/>
    <w:uiPriority w:val="99"/>
    <w:semiHidden/>
    <w:unhideWhenUsed/>
    <w:rsid w:val="00215D38"/>
  </w:style>
  <w:style w:type="table" w:styleId="a7">
    <w:name w:val="Table Grid"/>
    <w:basedOn w:val="a1"/>
    <w:uiPriority w:val="59"/>
    <w:rsid w:val="0057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Medium List 2 Accent 1"/>
    <w:basedOn w:val="a1"/>
    <w:uiPriority w:val="66"/>
    <w:rsid w:val="00F35DC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1">
    <w:name w:val="Medium Grid 1 Accent 1"/>
    <w:basedOn w:val="a1"/>
    <w:uiPriority w:val="67"/>
    <w:rsid w:val="00812E4B"/>
    <w:pPr>
      <w:spacing w:after="0" w:line="240" w:lineRule="auto"/>
    </w:pPr>
    <w:rPr>
      <w:color w:val="000000" w:themeColor="text1"/>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DBE5F1" w:themeFill="accent1" w:themeFillTint="33"/>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10">
    <w:name w:val="Medium Shading 1 Accent 1"/>
    <w:basedOn w:val="a1"/>
    <w:uiPriority w:val="63"/>
    <w:rsid w:val="00F35DC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3-1">
    <w:name w:val="Medium Grid 3 Accent 1"/>
    <w:basedOn w:val="a1"/>
    <w:uiPriority w:val="69"/>
    <w:rsid w:val="00F35D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a8">
    <w:name w:val="No Spacing"/>
    <w:link w:val="Char2"/>
    <w:uiPriority w:val="1"/>
    <w:qFormat/>
    <w:rsid w:val="005860FE"/>
    <w:pPr>
      <w:spacing w:after="0" w:line="240" w:lineRule="auto"/>
    </w:pPr>
    <w:rPr>
      <w:rFonts w:eastAsiaTheme="minorEastAsia"/>
    </w:rPr>
  </w:style>
  <w:style w:type="character" w:customStyle="1" w:styleId="Char2">
    <w:name w:val="Χωρίς διάστιχο Char"/>
    <w:basedOn w:val="a0"/>
    <w:link w:val="a8"/>
    <w:uiPriority w:val="1"/>
    <w:rsid w:val="005860FE"/>
    <w:rPr>
      <w:rFonts w:eastAsiaTheme="minorEastAsia"/>
    </w:rPr>
  </w:style>
  <w:style w:type="paragraph" w:styleId="a9">
    <w:name w:val="TOC Heading"/>
    <w:basedOn w:val="1"/>
    <w:next w:val="a"/>
    <w:uiPriority w:val="39"/>
    <w:semiHidden/>
    <w:unhideWhenUsed/>
    <w:qFormat/>
    <w:rsid w:val="005860FE"/>
    <w:pPr>
      <w:spacing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5860FE"/>
    <w:pPr>
      <w:spacing w:after="100"/>
    </w:pPr>
  </w:style>
  <w:style w:type="paragraph" w:styleId="20">
    <w:name w:val="toc 2"/>
    <w:basedOn w:val="a"/>
    <w:next w:val="a"/>
    <w:autoRedefine/>
    <w:uiPriority w:val="39"/>
    <w:unhideWhenUsed/>
    <w:rsid w:val="005860FE"/>
    <w:pPr>
      <w:spacing w:after="100"/>
      <w:ind w:left="220"/>
    </w:pPr>
  </w:style>
  <w:style w:type="character" w:styleId="-">
    <w:name w:val="Hyperlink"/>
    <w:basedOn w:val="a0"/>
    <w:uiPriority w:val="99"/>
    <w:unhideWhenUsed/>
    <w:rsid w:val="005860FE"/>
    <w:rPr>
      <w:color w:val="0000FF" w:themeColor="hyperlink"/>
      <w:u w:val="single"/>
    </w:rPr>
  </w:style>
  <w:style w:type="paragraph" w:styleId="aa">
    <w:name w:val="Revision"/>
    <w:hidden/>
    <w:uiPriority w:val="99"/>
    <w:semiHidden/>
    <w:rsid w:val="00FF0523"/>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QuickStyle" Target="diagrams/quickStyle2.xml"/><Relationship Id="rId2" Type="http://schemas.openxmlformats.org/officeDocument/2006/relationships/customXml" Target="../customXml/item2.xml"/><Relationship Id="rId16" Type="http://schemas.openxmlformats.org/officeDocument/2006/relationships/diagramLayout" Target="diagrams/layout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glossaryDocument" Target="glossary/document.xml"/><Relationship Id="rId10" Type="http://schemas.openxmlformats.org/officeDocument/2006/relationships/diagramLayout" Target="diagrams/layout1.xml"/><Relationship Id="rId19" Type="http://schemas.microsoft.com/office/2007/relationships/diagramDrawing" Target="diagrams/drawing2.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gif"/><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B258B0-7EAF-415C-97FF-466F9BAC0354}" type="doc">
      <dgm:prSet loTypeId="urn:microsoft.com/office/officeart/2005/8/layout/orgChart1" loCatId="hierarchy" qsTypeId="urn:microsoft.com/office/officeart/2005/8/quickstyle/simple3" qsCatId="simple" csTypeId="urn:microsoft.com/office/officeart/2005/8/colors/colorful5" csCatId="colorful" phldr="1"/>
      <dgm:spPr/>
      <dgm:t>
        <a:bodyPr/>
        <a:lstStyle/>
        <a:p>
          <a:endParaRPr lang="el-GR"/>
        </a:p>
      </dgm:t>
    </dgm:pt>
    <dgm:pt modelId="{A9369A53-C6D9-4259-9370-8C28AA451842}">
      <dgm:prSet phldrT="[Κείμενο]"/>
      <dgm:spPr/>
      <dgm:t>
        <a:bodyPr/>
        <a:lstStyle/>
        <a:p>
          <a:pPr algn="ctr"/>
          <a:r>
            <a:rPr lang="el-GR"/>
            <a:t>Η οικογένειά μου</a:t>
          </a:r>
        </a:p>
      </dgm:t>
    </dgm:pt>
    <dgm:pt modelId="{85487761-CA30-4B6C-BD15-5DC692939F42}" type="parTrans" cxnId="{27D9DEA7-2990-4169-969E-8C34C1962A1F}">
      <dgm:prSet/>
      <dgm:spPr/>
      <dgm:t>
        <a:bodyPr/>
        <a:lstStyle/>
        <a:p>
          <a:pPr algn="ctr"/>
          <a:endParaRPr lang="el-GR"/>
        </a:p>
      </dgm:t>
    </dgm:pt>
    <dgm:pt modelId="{A2DBD3EF-7217-44B7-86B0-37E0AC24559B}" type="sibTrans" cxnId="{27D9DEA7-2990-4169-969E-8C34C1962A1F}">
      <dgm:prSet/>
      <dgm:spPr/>
      <dgm:t>
        <a:bodyPr/>
        <a:lstStyle/>
        <a:p>
          <a:pPr algn="ctr"/>
          <a:endParaRPr lang="el-GR"/>
        </a:p>
      </dgm:t>
    </dgm:pt>
    <dgm:pt modelId="{3E545A92-7377-472A-9654-6E1AF3FE9481}" type="asst">
      <dgm:prSet phldrT="[Κείμενο]"/>
      <dgm:spPr/>
      <dgm:t>
        <a:bodyPr/>
        <a:lstStyle/>
        <a:p>
          <a:pPr algn="ctr"/>
          <a:r>
            <a:rPr lang="el-GR"/>
            <a:t>Αβραάμ</a:t>
          </a:r>
        </a:p>
      </dgm:t>
    </dgm:pt>
    <dgm:pt modelId="{1B5FF6E5-24C7-4612-B5BC-1700D82252AF}" type="parTrans" cxnId="{19FFA7C2-B360-4295-895D-37A9D07435EA}">
      <dgm:prSet/>
      <dgm:spPr/>
      <dgm:t>
        <a:bodyPr/>
        <a:lstStyle/>
        <a:p>
          <a:pPr algn="ctr"/>
          <a:endParaRPr lang="el-GR"/>
        </a:p>
      </dgm:t>
    </dgm:pt>
    <dgm:pt modelId="{60BB9E71-B925-4117-BB29-BD98FAF34F89}" type="sibTrans" cxnId="{19FFA7C2-B360-4295-895D-37A9D07435EA}">
      <dgm:prSet/>
      <dgm:spPr/>
      <dgm:t>
        <a:bodyPr/>
        <a:lstStyle/>
        <a:p>
          <a:pPr algn="ctr"/>
          <a:endParaRPr lang="el-GR"/>
        </a:p>
      </dgm:t>
    </dgm:pt>
    <dgm:pt modelId="{A555F3CC-2767-4A72-81F3-896785BFD652}">
      <dgm:prSet phldrT="[Κείμενο]"/>
      <dgm:spPr/>
      <dgm:t>
        <a:bodyPr/>
        <a:lstStyle/>
        <a:p>
          <a:pPr algn="ctr"/>
          <a:r>
            <a:rPr lang="el-GR"/>
            <a:t>Αλέξανδρος</a:t>
          </a:r>
        </a:p>
      </dgm:t>
    </dgm:pt>
    <dgm:pt modelId="{0CAF40F1-51EF-403A-A898-C28AA30F1126}" type="parTrans" cxnId="{17F521E6-292A-4B65-89BA-F51898793BAD}">
      <dgm:prSet/>
      <dgm:spPr/>
      <dgm:t>
        <a:bodyPr/>
        <a:lstStyle/>
        <a:p>
          <a:pPr algn="ctr"/>
          <a:endParaRPr lang="el-GR"/>
        </a:p>
      </dgm:t>
    </dgm:pt>
    <dgm:pt modelId="{3E876D0D-1E67-4AFD-900E-C15AD84AB5E6}" type="sibTrans" cxnId="{17F521E6-292A-4B65-89BA-F51898793BAD}">
      <dgm:prSet/>
      <dgm:spPr/>
      <dgm:t>
        <a:bodyPr/>
        <a:lstStyle/>
        <a:p>
          <a:pPr algn="ctr"/>
          <a:endParaRPr lang="el-GR"/>
        </a:p>
      </dgm:t>
    </dgm:pt>
    <dgm:pt modelId="{AF023784-02AC-430C-B79E-BB170A8EE5E5}">
      <dgm:prSet phldrT="[Κείμενο]"/>
      <dgm:spPr/>
      <dgm:t>
        <a:bodyPr/>
        <a:lstStyle/>
        <a:p>
          <a:pPr algn="ctr"/>
          <a:r>
            <a:rPr lang="el-GR"/>
            <a:t>Μαρία</a:t>
          </a:r>
        </a:p>
      </dgm:t>
    </dgm:pt>
    <dgm:pt modelId="{0BB2808E-785C-4D43-97CF-2CDFE5217F56}" type="parTrans" cxnId="{5D894D0F-8AD9-49A0-839E-D3C50E8FDB2B}">
      <dgm:prSet/>
      <dgm:spPr/>
      <dgm:t>
        <a:bodyPr/>
        <a:lstStyle/>
        <a:p>
          <a:pPr algn="ctr"/>
          <a:endParaRPr lang="el-GR"/>
        </a:p>
      </dgm:t>
    </dgm:pt>
    <dgm:pt modelId="{C4BC13AC-2339-450D-B766-901831DF87EA}" type="sibTrans" cxnId="{5D894D0F-8AD9-49A0-839E-D3C50E8FDB2B}">
      <dgm:prSet/>
      <dgm:spPr/>
      <dgm:t>
        <a:bodyPr/>
        <a:lstStyle/>
        <a:p>
          <a:pPr algn="ctr"/>
          <a:endParaRPr lang="el-GR"/>
        </a:p>
      </dgm:t>
    </dgm:pt>
    <dgm:pt modelId="{19A9C7B9-F247-4AA5-BA86-BC284989D649}">
      <dgm:prSet phldrT="[Κείμενο]"/>
      <dgm:spPr/>
      <dgm:t>
        <a:bodyPr/>
        <a:lstStyle/>
        <a:p>
          <a:pPr algn="ctr"/>
          <a:r>
            <a:rPr lang="el-GR"/>
            <a:t>Ιωάννης</a:t>
          </a:r>
        </a:p>
      </dgm:t>
    </dgm:pt>
    <dgm:pt modelId="{A76C9CF6-25F4-4FFA-9FF7-0E7F9B03B3EC}" type="parTrans" cxnId="{5414BC47-60AA-4423-BDCB-98B3EEF66A29}">
      <dgm:prSet/>
      <dgm:spPr/>
      <dgm:t>
        <a:bodyPr/>
        <a:lstStyle/>
        <a:p>
          <a:pPr algn="ctr"/>
          <a:endParaRPr lang="el-GR"/>
        </a:p>
      </dgm:t>
    </dgm:pt>
    <dgm:pt modelId="{B392CFA5-B693-42D8-AF20-1FA5E4CBC279}" type="sibTrans" cxnId="{5414BC47-60AA-4423-BDCB-98B3EEF66A29}">
      <dgm:prSet/>
      <dgm:spPr/>
      <dgm:t>
        <a:bodyPr/>
        <a:lstStyle/>
        <a:p>
          <a:pPr algn="ctr"/>
          <a:endParaRPr lang="el-GR"/>
        </a:p>
      </dgm:t>
    </dgm:pt>
    <dgm:pt modelId="{8982EA49-FD9B-4FF2-8A7B-511081A57D59}" type="asst">
      <dgm:prSet phldrT="[Κείμενο]"/>
      <dgm:spPr/>
      <dgm:t>
        <a:bodyPr/>
        <a:lstStyle/>
        <a:p>
          <a:pPr algn="ctr"/>
          <a:r>
            <a:rPr lang="el-GR"/>
            <a:t>Σοφία</a:t>
          </a:r>
        </a:p>
      </dgm:t>
    </dgm:pt>
    <dgm:pt modelId="{CD654777-1C9A-4284-9FCE-E287D80D7B34}" type="parTrans" cxnId="{F7CFF73C-5536-4514-89ED-7527C9CD4B3F}">
      <dgm:prSet/>
      <dgm:spPr/>
      <dgm:t>
        <a:bodyPr/>
        <a:lstStyle/>
        <a:p>
          <a:pPr algn="ctr"/>
          <a:endParaRPr lang="el-GR"/>
        </a:p>
      </dgm:t>
    </dgm:pt>
    <dgm:pt modelId="{5508DCB8-F1BB-4B42-9FB4-DD69DEC53E95}" type="sibTrans" cxnId="{F7CFF73C-5536-4514-89ED-7527C9CD4B3F}">
      <dgm:prSet/>
      <dgm:spPr/>
      <dgm:t>
        <a:bodyPr/>
        <a:lstStyle/>
        <a:p>
          <a:pPr algn="ctr"/>
          <a:endParaRPr lang="el-GR"/>
        </a:p>
      </dgm:t>
    </dgm:pt>
    <dgm:pt modelId="{4A776F63-D483-4F9C-8225-094CF5A7B596}" type="pres">
      <dgm:prSet presAssocID="{E6B258B0-7EAF-415C-97FF-466F9BAC0354}" presName="hierChild1" presStyleCnt="0">
        <dgm:presLayoutVars>
          <dgm:orgChart val="1"/>
          <dgm:chPref val="1"/>
          <dgm:dir/>
          <dgm:animOne val="branch"/>
          <dgm:animLvl val="lvl"/>
          <dgm:resizeHandles/>
        </dgm:presLayoutVars>
      </dgm:prSet>
      <dgm:spPr/>
      <dgm:t>
        <a:bodyPr/>
        <a:lstStyle/>
        <a:p>
          <a:endParaRPr lang="el-GR"/>
        </a:p>
      </dgm:t>
    </dgm:pt>
    <dgm:pt modelId="{19AD903B-E73A-41B9-9640-04D0AB887088}" type="pres">
      <dgm:prSet presAssocID="{A9369A53-C6D9-4259-9370-8C28AA451842}" presName="hierRoot1" presStyleCnt="0">
        <dgm:presLayoutVars>
          <dgm:hierBranch val="init"/>
        </dgm:presLayoutVars>
      </dgm:prSet>
      <dgm:spPr/>
    </dgm:pt>
    <dgm:pt modelId="{B5E1E488-39AF-49A5-89E3-B698DD62CA55}" type="pres">
      <dgm:prSet presAssocID="{A9369A53-C6D9-4259-9370-8C28AA451842}" presName="rootComposite1" presStyleCnt="0"/>
      <dgm:spPr/>
    </dgm:pt>
    <dgm:pt modelId="{AED2FE19-3532-44D5-A1F6-12377CD4EF13}" type="pres">
      <dgm:prSet presAssocID="{A9369A53-C6D9-4259-9370-8C28AA451842}" presName="rootText1" presStyleLbl="node0" presStyleIdx="0" presStyleCnt="1">
        <dgm:presLayoutVars>
          <dgm:chPref val="3"/>
        </dgm:presLayoutVars>
      </dgm:prSet>
      <dgm:spPr/>
      <dgm:t>
        <a:bodyPr/>
        <a:lstStyle/>
        <a:p>
          <a:endParaRPr lang="el-GR"/>
        </a:p>
      </dgm:t>
    </dgm:pt>
    <dgm:pt modelId="{9CFC05EF-891C-45AA-8780-DF70E5F77901}" type="pres">
      <dgm:prSet presAssocID="{A9369A53-C6D9-4259-9370-8C28AA451842}" presName="rootConnector1" presStyleLbl="node1" presStyleIdx="0" presStyleCnt="0"/>
      <dgm:spPr/>
      <dgm:t>
        <a:bodyPr/>
        <a:lstStyle/>
        <a:p>
          <a:endParaRPr lang="el-GR"/>
        </a:p>
      </dgm:t>
    </dgm:pt>
    <dgm:pt modelId="{6A264356-42C9-4D17-AC44-655FAA7F63D7}" type="pres">
      <dgm:prSet presAssocID="{A9369A53-C6D9-4259-9370-8C28AA451842}" presName="hierChild2" presStyleCnt="0"/>
      <dgm:spPr/>
    </dgm:pt>
    <dgm:pt modelId="{D43494BB-4270-407F-B126-AC2A1109BF9F}" type="pres">
      <dgm:prSet presAssocID="{0CAF40F1-51EF-403A-A898-C28AA30F1126}" presName="Name37" presStyleLbl="parChTrans1D2" presStyleIdx="0" presStyleCnt="5"/>
      <dgm:spPr/>
      <dgm:t>
        <a:bodyPr/>
        <a:lstStyle/>
        <a:p>
          <a:endParaRPr lang="el-GR"/>
        </a:p>
      </dgm:t>
    </dgm:pt>
    <dgm:pt modelId="{ADAA58A8-CFBF-4D1C-852F-3BB990653C34}" type="pres">
      <dgm:prSet presAssocID="{A555F3CC-2767-4A72-81F3-896785BFD652}" presName="hierRoot2" presStyleCnt="0">
        <dgm:presLayoutVars>
          <dgm:hierBranch val="init"/>
        </dgm:presLayoutVars>
      </dgm:prSet>
      <dgm:spPr/>
    </dgm:pt>
    <dgm:pt modelId="{FE61A705-1DA8-4A01-A515-5D719E42E8E0}" type="pres">
      <dgm:prSet presAssocID="{A555F3CC-2767-4A72-81F3-896785BFD652}" presName="rootComposite" presStyleCnt="0"/>
      <dgm:spPr/>
    </dgm:pt>
    <dgm:pt modelId="{257E9B94-1C24-4CA0-B4CF-C0D684211571}" type="pres">
      <dgm:prSet presAssocID="{A555F3CC-2767-4A72-81F3-896785BFD652}" presName="rootText" presStyleLbl="node2" presStyleIdx="0" presStyleCnt="3">
        <dgm:presLayoutVars>
          <dgm:chPref val="3"/>
        </dgm:presLayoutVars>
      </dgm:prSet>
      <dgm:spPr/>
      <dgm:t>
        <a:bodyPr/>
        <a:lstStyle/>
        <a:p>
          <a:endParaRPr lang="el-GR"/>
        </a:p>
      </dgm:t>
    </dgm:pt>
    <dgm:pt modelId="{EE0878B9-1877-4C8A-AC86-264ABFADA17E}" type="pres">
      <dgm:prSet presAssocID="{A555F3CC-2767-4A72-81F3-896785BFD652}" presName="rootConnector" presStyleLbl="node2" presStyleIdx="0" presStyleCnt="3"/>
      <dgm:spPr/>
      <dgm:t>
        <a:bodyPr/>
        <a:lstStyle/>
        <a:p>
          <a:endParaRPr lang="el-GR"/>
        </a:p>
      </dgm:t>
    </dgm:pt>
    <dgm:pt modelId="{4657A3E6-90BC-400F-9CF1-8EC7F23FE5FD}" type="pres">
      <dgm:prSet presAssocID="{A555F3CC-2767-4A72-81F3-896785BFD652}" presName="hierChild4" presStyleCnt="0"/>
      <dgm:spPr/>
    </dgm:pt>
    <dgm:pt modelId="{05E125AA-DE51-4D16-A11B-893469AA42BC}" type="pres">
      <dgm:prSet presAssocID="{A555F3CC-2767-4A72-81F3-896785BFD652}" presName="hierChild5" presStyleCnt="0"/>
      <dgm:spPr/>
    </dgm:pt>
    <dgm:pt modelId="{19FFA48C-7D1D-4DE5-A918-0BEE322954CA}" type="pres">
      <dgm:prSet presAssocID="{0BB2808E-785C-4D43-97CF-2CDFE5217F56}" presName="Name37" presStyleLbl="parChTrans1D2" presStyleIdx="1" presStyleCnt="5"/>
      <dgm:spPr/>
      <dgm:t>
        <a:bodyPr/>
        <a:lstStyle/>
        <a:p>
          <a:endParaRPr lang="el-GR"/>
        </a:p>
      </dgm:t>
    </dgm:pt>
    <dgm:pt modelId="{19F9B986-7281-4FAE-B403-267933560745}" type="pres">
      <dgm:prSet presAssocID="{AF023784-02AC-430C-B79E-BB170A8EE5E5}" presName="hierRoot2" presStyleCnt="0">
        <dgm:presLayoutVars>
          <dgm:hierBranch val="init"/>
        </dgm:presLayoutVars>
      </dgm:prSet>
      <dgm:spPr/>
    </dgm:pt>
    <dgm:pt modelId="{204C3588-87F7-4CCC-8F6C-FEF4D40C7101}" type="pres">
      <dgm:prSet presAssocID="{AF023784-02AC-430C-B79E-BB170A8EE5E5}" presName="rootComposite" presStyleCnt="0"/>
      <dgm:spPr/>
    </dgm:pt>
    <dgm:pt modelId="{59C7D432-E996-4CC5-818F-033B7DE6CF6F}" type="pres">
      <dgm:prSet presAssocID="{AF023784-02AC-430C-B79E-BB170A8EE5E5}" presName="rootText" presStyleLbl="node2" presStyleIdx="1" presStyleCnt="3">
        <dgm:presLayoutVars>
          <dgm:chPref val="3"/>
        </dgm:presLayoutVars>
      </dgm:prSet>
      <dgm:spPr/>
      <dgm:t>
        <a:bodyPr/>
        <a:lstStyle/>
        <a:p>
          <a:endParaRPr lang="el-GR"/>
        </a:p>
      </dgm:t>
    </dgm:pt>
    <dgm:pt modelId="{5E36F910-A860-4B8A-8E91-DB6E7B80B784}" type="pres">
      <dgm:prSet presAssocID="{AF023784-02AC-430C-B79E-BB170A8EE5E5}" presName="rootConnector" presStyleLbl="node2" presStyleIdx="1" presStyleCnt="3"/>
      <dgm:spPr/>
      <dgm:t>
        <a:bodyPr/>
        <a:lstStyle/>
        <a:p>
          <a:endParaRPr lang="el-GR"/>
        </a:p>
      </dgm:t>
    </dgm:pt>
    <dgm:pt modelId="{0CE8A57E-E7D3-44F7-AEB3-E6017EAF33CD}" type="pres">
      <dgm:prSet presAssocID="{AF023784-02AC-430C-B79E-BB170A8EE5E5}" presName="hierChild4" presStyleCnt="0"/>
      <dgm:spPr/>
    </dgm:pt>
    <dgm:pt modelId="{313B5003-B4AF-45FE-B5A6-933F6A44FD43}" type="pres">
      <dgm:prSet presAssocID="{AF023784-02AC-430C-B79E-BB170A8EE5E5}" presName="hierChild5" presStyleCnt="0"/>
      <dgm:spPr/>
    </dgm:pt>
    <dgm:pt modelId="{7A91948F-881E-4542-A104-B3859B72B956}" type="pres">
      <dgm:prSet presAssocID="{A76C9CF6-25F4-4FFA-9FF7-0E7F9B03B3EC}" presName="Name37" presStyleLbl="parChTrans1D2" presStyleIdx="2" presStyleCnt="5"/>
      <dgm:spPr/>
      <dgm:t>
        <a:bodyPr/>
        <a:lstStyle/>
        <a:p>
          <a:endParaRPr lang="el-GR"/>
        </a:p>
      </dgm:t>
    </dgm:pt>
    <dgm:pt modelId="{5CB07749-E320-4386-B3DE-C890A6B61F9A}" type="pres">
      <dgm:prSet presAssocID="{19A9C7B9-F247-4AA5-BA86-BC284989D649}" presName="hierRoot2" presStyleCnt="0">
        <dgm:presLayoutVars>
          <dgm:hierBranch val="init"/>
        </dgm:presLayoutVars>
      </dgm:prSet>
      <dgm:spPr/>
    </dgm:pt>
    <dgm:pt modelId="{18CFF5C2-1741-459D-A0EF-C1A5D1D3B5F9}" type="pres">
      <dgm:prSet presAssocID="{19A9C7B9-F247-4AA5-BA86-BC284989D649}" presName="rootComposite" presStyleCnt="0"/>
      <dgm:spPr/>
    </dgm:pt>
    <dgm:pt modelId="{8CB03F35-47AA-440E-B839-ED9A15DBF0F0}" type="pres">
      <dgm:prSet presAssocID="{19A9C7B9-F247-4AA5-BA86-BC284989D649}" presName="rootText" presStyleLbl="node2" presStyleIdx="2" presStyleCnt="3">
        <dgm:presLayoutVars>
          <dgm:chPref val="3"/>
        </dgm:presLayoutVars>
      </dgm:prSet>
      <dgm:spPr/>
      <dgm:t>
        <a:bodyPr/>
        <a:lstStyle/>
        <a:p>
          <a:endParaRPr lang="el-GR"/>
        </a:p>
      </dgm:t>
    </dgm:pt>
    <dgm:pt modelId="{1C4A6811-3F97-46C4-8223-F0D860BE6991}" type="pres">
      <dgm:prSet presAssocID="{19A9C7B9-F247-4AA5-BA86-BC284989D649}" presName="rootConnector" presStyleLbl="node2" presStyleIdx="2" presStyleCnt="3"/>
      <dgm:spPr/>
      <dgm:t>
        <a:bodyPr/>
        <a:lstStyle/>
        <a:p>
          <a:endParaRPr lang="el-GR"/>
        </a:p>
      </dgm:t>
    </dgm:pt>
    <dgm:pt modelId="{991A023E-7BF0-4E55-9BF5-6F7409B3A087}" type="pres">
      <dgm:prSet presAssocID="{19A9C7B9-F247-4AA5-BA86-BC284989D649}" presName="hierChild4" presStyleCnt="0"/>
      <dgm:spPr/>
    </dgm:pt>
    <dgm:pt modelId="{B670A4A9-0F7E-403C-AE79-B9A1EC40B100}" type="pres">
      <dgm:prSet presAssocID="{19A9C7B9-F247-4AA5-BA86-BC284989D649}" presName="hierChild5" presStyleCnt="0"/>
      <dgm:spPr/>
    </dgm:pt>
    <dgm:pt modelId="{29490727-759A-498A-AA77-19C53A136FF0}" type="pres">
      <dgm:prSet presAssocID="{A9369A53-C6D9-4259-9370-8C28AA451842}" presName="hierChild3" presStyleCnt="0"/>
      <dgm:spPr/>
    </dgm:pt>
    <dgm:pt modelId="{3100A9D0-EBC2-4A1A-86A2-4D99B87C08CD}" type="pres">
      <dgm:prSet presAssocID="{1B5FF6E5-24C7-4612-B5BC-1700D82252AF}" presName="Name111" presStyleLbl="parChTrans1D2" presStyleIdx="3" presStyleCnt="5"/>
      <dgm:spPr/>
      <dgm:t>
        <a:bodyPr/>
        <a:lstStyle/>
        <a:p>
          <a:endParaRPr lang="el-GR"/>
        </a:p>
      </dgm:t>
    </dgm:pt>
    <dgm:pt modelId="{C28F3FAE-ED1C-467B-A305-B0533B8D54D8}" type="pres">
      <dgm:prSet presAssocID="{3E545A92-7377-472A-9654-6E1AF3FE9481}" presName="hierRoot3" presStyleCnt="0">
        <dgm:presLayoutVars>
          <dgm:hierBranch val="init"/>
        </dgm:presLayoutVars>
      </dgm:prSet>
      <dgm:spPr/>
    </dgm:pt>
    <dgm:pt modelId="{664870B2-6D43-4CCB-B771-208444085D1D}" type="pres">
      <dgm:prSet presAssocID="{3E545A92-7377-472A-9654-6E1AF3FE9481}" presName="rootComposite3" presStyleCnt="0"/>
      <dgm:spPr/>
    </dgm:pt>
    <dgm:pt modelId="{3E007709-3940-4ECA-B239-185A2EC0047A}" type="pres">
      <dgm:prSet presAssocID="{3E545A92-7377-472A-9654-6E1AF3FE9481}" presName="rootText3" presStyleLbl="asst1" presStyleIdx="0" presStyleCnt="2">
        <dgm:presLayoutVars>
          <dgm:chPref val="3"/>
        </dgm:presLayoutVars>
      </dgm:prSet>
      <dgm:spPr/>
      <dgm:t>
        <a:bodyPr/>
        <a:lstStyle/>
        <a:p>
          <a:endParaRPr lang="el-GR"/>
        </a:p>
      </dgm:t>
    </dgm:pt>
    <dgm:pt modelId="{B6EE55B6-74E8-4162-850B-18E2A87D0F5D}" type="pres">
      <dgm:prSet presAssocID="{3E545A92-7377-472A-9654-6E1AF3FE9481}" presName="rootConnector3" presStyleLbl="asst1" presStyleIdx="0" presStyleCnt="2"/>
      <dgm:spPr/>
      <dgm:t>
        <a:bodyPr/>
        <a:lstStyle/>
        <a:p>
          <a:endParaRPr lang="el-GR"/>
        </a:p>
      </dgm:t>
    </dgm:pt>
    <dgm:pt modelId="{D8ED440F-B7DC-47B9-8934-F86133129086}" type="pres">
      <dgm:prSet presAssocID="{3E545A92-7377-472A-9654-6E1AF3FE9481}" presName="hierChild6" presStyleCnt="0"/>
      <dgm:spPr/>
    </dgm:pt>
    <dgm:pt modelId="{1FFC02BC-07AD-4B95-B76C-1C874E3D2E37}" type="pres">
      <dgm:prSet presAssocID="{3E545A92-7377-472A-9654-6E1AF3FE9481}" presName="hierChild7" presStyleCnt="0"/>
      <dgm:spPr/>
    </dgm:pt>
    <dgm:pt modelId="{F1A5F860-6E26-4D39-B7EA-66CBF325D2A3}" type="pres">
      <dgm:prSet presAssocID="{CD654777-1C9A-4284-9FCE-E287D80D7B34}" presName="Name111" presStyleLbl="parChTrans1D2" presStyleIdx="4" presStyleCnt="5"/>
      <dgm:spPr/>
      <dgm:t>
        <a:bodyPr/>
        <a:lstStyle/>
        <a:p>
          <a:endParaRPr lang="el-GR"/>
        </a:p>
      </dgm:t>
    </dgm:pt>
    <dgm:pt modelId="{520CA178-1F22-4C44-92D3-88E011FDF180}" type="pres">
      <dgm:prSet presAssocID="{8982EA49-FD9B-4FF2-8A7B-511081A57D59}" presName="hierRoot3" presStyleCnt="0">
        <dgm:presLayoutVars>
          <dgm:hierBranch val="init"/>
        </dgm:presLayoutVars>
      </dgm:prSet>
      <dgm:spPr/>
    </dgm:pt>
    <dgm:pt modelId="{4BE14B27-707C-436B-AFD5-F564DEF48D7D}" type="pres">
      <dgm:prSet presAssocID="{8982EA49-FD9B-4FF2-8A7B-511081A57D59}" presName="rootComposite3" presStyleCnt="0"/>
      <dgm:spPr/>
    </dgm:pt>
    <dgm:pt modelId="{DBA51AE9-B0BD-47D6-8806-B69E36A2408D}" type="pres">
      <dgm:prSet presAssocID="{8982EA49-FD9B-4FF2-8A7B-511081A57D59}" presName="rootText3" presStyleLbl="asst1" presStyleIdx="1" presStyleCnt="2">
        <dgm:presLayoutVars>
          <dgm:chPref val="3"/>
        </dgm:presLayoutVars>
      </dgm:prSet>
      <dgm:spPr/>
      <dgm:t>
        <a:bodyPr/>
        <a:lstStyle/>
        <a:p>
          <a:endParaRPr lang="el-GR"/>
        </a:p>
      </dgm:t>
    </dgm:pt>
    <dgm:pt modelId="{570B387E-D696-4AF9-8608-D57C2B12B058}" type="pres">
      <dgm:prSet presAssocID="{8982EA49-FD9B-4FF2-8A7B-511081A57D59}" presName="rootConnector3" presStyleLbl="asst1" presStyleIdx="1" presStyleCnt="2"/>
      <dgm:spPr/>
      <dgm:t>
        <a:bodyPr/>
        <a:lstStyle/>
        <a:p>
          <a:endParaRPr lang="el-GR"/>
        </a:p>
      </dgm:t>
    </dgm:pt>
    <dgm:pt modelId="{3A7EE9AA-C446-4BD5-B97D-650D12D6787D}" type="pres">
      <dgm:prSet presAssocID="{8982EA49-FD9B-4FF2-8A7B-511081A57D59}" presName="hierChild6" presStyleCnt="0"/>
      <dgm:spPr/>
    </dgm:pt>
    <dgm:pt modelId="{320A2B5A-0639-4925-AA5A-E78C6690613E}" type="pres">
      <dgm:prSet presAssocID="{8982EA49-FD9B-4FF2-8A7B-511081A57D59}" presName="hierChild7" presStyleCnt="0"/>
      <dgm:spPr/>
    </dgm:pt>
  </dgm:ptLst>
  <dgm:cxnLst>
    <dgm:cxn modelId="{FB7D1FCF-A042-4C8E-88FB-71E71D2CC91D}" type="presOf" srcId="{8982EA49-FD9B-4FF2-8A7B-511081A57D59}" destId="{570B387E-D696-4AF9-8608-D57C2B12B058}" srcOrd="1" destOrd="0" presId="urn:microsoft.com/office/officeart/2005/8/layout/orgChart1"/>
    <dgm:cxn modelId="{3A4784D3-CDBB-4FCC-B3D4-CA644C00FDD1}" type="presOf" srcId="{3E545A92-7377-472A-9654-6E1AF3FE9481}" destId="{3E007709-3940-4ECA-B239-185A2EC0047A}" srcOrd="0" destOrd="0" presId="urn:microsoft.com/office/officeart/2005/8/layout/orgChart1"/>
    <dgm:cxn modelId="{5D894D0F-8AD9-49A0-839E-D3C50E8FDB2B}" srcId="{A9369A53-C6D9-4259-9370-8C28AA451842}" destId="{AF023784-02AC-430C-B79E-BB170A8EE5E5}" srcOrd="3" destOrd="0" parTransId="{0BB2808E-785C-4D43-97CF-2CDFE5217F56}" sibTransId="{C4BC13AC-2339-450D-B766-901831DF87EA}"/>
    <dgm:cxn modelId="{27D9DEA7-2990-4169-969E-8C34C1962A1F}" srcId="{E6B258B0-7EAF-415C-97FF-466F9BAC0354}" destId="{A9369A53-C6D9-4259-9370-8C28AA451842}" srcOrd="0" destOrd="0" parTransId="{85487761-CA30-4B6C-BD15-5DC692939F42}" sibTransId="{A2DBD3EF-7217-44B7-86B0-37E0AC24559B}"/>
    <dgm:cxn modelId="{7BE61FB6-D9D6-47C8-92D0-3FF4A0CB295B}" type="presOf" srcId="{A9369A53-C6D9-4259-9370-8C28AA451842}" destId="{9CFC05EF-891C-45AA-8780-DF70E5F77901}" srcOrd="1" destOrd="0" presId="urn:microsoft.com/office/officeart/2005/8/layout/orgChart1"/>
    <dgm:cxn modelId="{D2D094C6-EA78-48DC-93CB-5E82BC526D82}" type="presOf" srcId="{1B5FF6E5-24C7-4612-B5BC-1700D82252AF}" destId="{3100A9D0-EBC2-4A1A-86A2-4D99B87C08CD}" srcOrd="0" destOrd="0" presId="urn:microsoft.com/office/officeart/2005/8/layout/orgChart1"/>
    <dgm:cxn modelId="{662BB38A-CB06-4142-ADE0-007BDBCC5878}" type="presOf" srcId="{A76C9CF6-25F4-4FFA-9FF7-0E7F9B03B3EC}" destId="{7A91948F-881E-4542-A104-B3859B72B956}" srcOrd="0" destOrd="0" presId="urn:microsoft.com/office/officeart/2005/8/layout/orgChart1"/>
    <dgm:cxn modelId="{9F94D6E1-86EA-4788-B261-D905C733240A}" type="presOf" srcId="{0CAF40F1-51EF-403A-A898-C28AA30F1126}" destId="{D43494BB-4270-407F-B126-AC2A1109BF9F}" srcOrd="0" destOrd="0" presId="urn:microsoft.com/office/officeart/2005/8/layout/orgChart1"/>
    <dgm:cxn modelId="{64F5199A-B9C6-4904-B7C2-BF6DFD8982EE}" type="presOf" srcId="{0BB2808E-785C-4D43-97CF-2CDFE5217F56}" destId="{19FFA48C-7D1D-4DE5-A918-0BEE322954CA}" srcOrd="0" destOrd="0" presId="urn:microsoft.com/office/officeart/2005/8/layout/orgChart1"/>
    <dgm:cxn modelId="{ABCE7C25-2CD2-4F48-AE98-350FFC08ADBD}" type="presOf" srcId="{3E545A92-7377-472A-9654-6E1AF3FE9481}" destId="{B6EE55B6-74E8-4162-850B-18E2A87D0F5D}" srcOrd="1" destOrd="0" presId="urn:microsoft.com/office/officeart/2005/8/layout/orgChart1"/>
    <dgm:cxn modelId="{294A1817-7FEC-416F-AC4E-B0424A35DF9F}" type="presOf" srcId="{A555F3CC-2767-4A72-81F3-896785BFD652}" destId="{EE0878B9-1877-4C8A-AC86-264ABFADA17E}" srcOrd="1" destOrd="0" presId="urn:microsoft.com/office/officeart/2005/8/layout/orgChart1"/>
    <dgm:cxn modelId="{3D1C4978-2C85-467A-8C01-CB4187769BD4}" type="presOf" srcId="{19A9C7B9-F247-4AA5-BA86-BC284989D649}" destId="{8CB03F35-47AA-440E-B839-ED9A15DBF0F0}" srcOrd="0" destOrd="0" presId="urn:microsoft.com/office/officeart/2005/8/layout/orgChart1"/>
    <dgm:cxn modelId="{F3B894E1-F76E-46A3-BA6D-5D348F9530F6}" type="presOf" srcId="{E6B258B0-7EAF-415C-97FF-466F9BAC0354}" destId="{4A776F63-D483-4F9C-8225-094CF5A7B596}" srcOrd="0" destOrd="0" presId="urn:microsoft.com/office/officeart/2005/8/layout/orgChart1"/>
    <dgm:cxn modelId="{360EAC6D-9C63-4192-AEE3-95DCF1A88E4E}" type="presOf" srcId="{CD654777-1C9A-4284-9FCE-E287D80D7B34}" destId="{F1A5F860-6E26-4D39-B7EA-66CBF325D2A3}" srcOrd="0" destOrd="0" presId="urn:microsoft.com/office/officeart/2005/8/layout/orgChart1"/>
    <dgm:cxn modelId="{19FFA7C2-B360-4295-895D-37A9D07435EA}" srcId="{A9369A53-C6D9-4259-9370-8C28AA451842}" destId="{3E545A92-7377-472A-9654-6E1AF3FE9481}" srcOrd="0" destOrd="0" parTransId="{1B5FF6E5-24C7-4612-B5BC-1700D82252AF}" sibTransId="{60BB9E71-B925-4117-BB29-BD98FAF34F89}"/>
    <dgm:cxn modelId="{17F521E6-292A-4B65-89BA-F51898793BAD}" srcId="{A9369A53-C6D9-4259-9370-8C28AA451842}" destId="{A555F3CC-2767-4A72-81F3-896785BFD652}" srcOrd="2" destOrd="0" parTransId="{0CAF40F1-51EF-403A-A898-C28AA30F1126}" sibTransId="{3E876D0D-1E67-4AFD-900E-C15AD84AB5E6}"/>
    <dgm:cxn modelId="{F7CFF73C-5536-4514-89ED-7527C9CD4B3F}" srcId="{A9369A53-C6D9-4259-9370-8C28AA451842}" destId="{8982EA49-FD9B-4FF2-8A7B-511081A57D59}" srcOrd="1" destOrd="0" parTransId="{CD654777-1C9A-4284-9FCE-E287D80D7B34}" sibTransId="{5508DCB8-F1BB-4B42-9FB4-DD69DEC53E95}"/>
    <dgm:cxn modelId="{5414BC47-60AA-4423-BDCB-98B3EEF66A29}" srcId="{A9369A53-C6D9-4259-9370-8C28AA451842}" destId="{19A9C7B9-F247-4AA5-BA86-BC284989D649}" srcOrd="4" destOrd="0" parTransId="{A76C9CF6-25F4-4FFA-9FF7-0E7F9B03B3EC}" sibTransId="{B392CFA5-B693-42D8-AF20-1FA5E4CBC279}"/>
    <dgm:cxn modelId="{D800364D-7075-49D6-AD6A-B0F84916BBED}" type="presOf" srcId="{8982EA49-FD9B-4FF2-8A7B-511081A57D59}" destId="{DBA51AE9-B0BD-47D6-8806-B69E36A2408D}" srcOrd="0" destOrd="0" presId="urn:microsoft.com/office/officeart/2005/8/layout/orgChart1"/>
    <dgm:cxn modelId="{62462779-3914-45AD-B3C2-93CCFC06B668}" type="presOf" srcId="{A9369A53-C6D9-4259-9370-8C28AA451842}" destId="{AED2FE19-3532-44D5-A1F6-12377CD4EF13}" srcOrd="0" destOrd="0" presId="urn:microsoft.com/office/officeart/2005/8/layout/orgChart1"/>
    <dgm:cxn modelId="{69174529-7C78-46C3-9007-1C4223304495}" type="presOf" srcId="{19A9C7B9-F247-4AA5-BA86-BC284989D649}" destId="{1C4A6811-3F97-46C4-8223-F0D860BE6991}" srcOrd="1" destOrd="0" presId="urn:microsoft.com/office/officeart/2005/8/layout/orgChart1"/>
    <dgm:cxn modelId="{A601E010-38C1-49A2-89D2-9C8A8335D371}" type="presOf" srcId="{A555F3CC-2767-4A72-81F3-896785BFD652}" destId="{257E9B94-1C24-4CA0-B4CF-C0D684211571}" srcOrd="0" destOrd="0" presId="urn:microsoft.com/office/officeart/2005/8/layout/orgChart1"/>
    <dgm:cxn modelId="{EA047E17-2B65-4B3E-854B-49D22336C8EE}" type="presOf" srcId="{AF023784-02AC-430C-B79E-BB170A8EE5E5}" destId="{5E36F910-A860-4B8A-8E91-DB6E7B80B784}" srcOrd="1" destOrd="0" presId="urn:microsoft.com/office/officeart/2005/8/layout/orgChart1"/>
    <dgm:cxn modelId="{189D5160-377B-4826-B4D6-75A29A84010D}" type="presOf" srcId="{AF023784-02AC-430C-B79E-BB170A8EE5E5}" destId="{59C7D432-E996-4CC5-818F-033B7DE6CF6F}" srcOrd="0" destOrd="0" presId="urn:microsoft.com/office/officeart/2005/8/layout/orgChart1"/>
    <dgm:cxn modelId="{0A09323B-984F-4057-9C6A-69D5D9024B49}" type="presParOf" srcId="{4A776F63-D483-4F9C-8225-094CF5A7B596}" destId="{19AD903B-E73A-41B9-9640-04D0AB887088}" srcOrd="0" destOrd="0" presId="urn:microsoft.com/office/officeart/2005/8/layout/orgChart1"/>
    <dgm:cxn modelId="{8B71E617-1578-437E-B95C-4D21C459B340}" type="presParOf" srcId="{19AD903B-E73A-41B9-9640-04D0AB887088}" destId="{B5E1E488-39AF-49A5-89E3-B698DD62CA55}" srcOrd="0" destOrd="0" presId="urn:microsoft.com/office/officeart/2005/8/layout/orgChart1"/>
    <dgm:cxn modelId="{97FC8E63-5024-473C-B089-651EE338C27E}" type="presParOf" srcId="{B5E1E488-39AF-49A5-89E3-B698DD62CA55}" destId="{AED2FE19-3532-44D5-A1F6-12377CD4EF13}" srcOrd="0" destOrd="0" presId="urn:microsoft.com/office/officeart/2005/8/layout/orgChart1"/>
    <dgm:cxn modelId="{A99F19E1-0C65-4B0E-8EB8-22375DD593CA}" type="presParOf" srcId="{B5E1E488-39AF-49A5-89E3-B698DD62CA55}" destId="{9CFC05EF-891C-45AA-8780-DF70E5F77901}" srcOrd="1" destOrd="0" presId="urn:microsoft.com/office/officeart/2005/8/layout/orgChart1"/>
    <dgm:cxn modelId="{6DE71A9F-CDF4-4A0E-B9A7-79B9E63C23FC}" type="presParOf" srcId="{19AD903B-E73A-41B9-9640-04D0AB887088}" destId="{6A264356-42C9-4D17-AC44-655FAA7F63D7}" srcOrd="1" destOrd="0" presId="urn:microsoft.com/office/officeart/2005/8/layout/orgChart1"/>
    <dgm:cxn modelId="{9C5A5A37-05D0-4881-B3FD-0A7FA55E636D}" type="presParOf" srcId="{6A264356-42C9-4D17-AC44-655FAA7F63D7}" destId="{D43494BB-4270-407F-B126-AC2A1109BF9F}" srcOrd="0" destOrd="0" presId="urn:microsoft.com/office/officeart/2005/8/layout/orgChart1"/>
    <dgm:cxn modelId="{0B500555-5BCD-434A-9C55-1CF0F623D28C}" type="presParOf" srcId="{6A264356-42C9-4D17-AC44-655FAA7F63D7}" destId="{ADAA58A8-CFBF-4D1C-852F-3BB990653C34}" srcOrd="1" destOrd="0" presId="urn:microsoft.com/office/officeart/2005/8/layout/orgChart1"/>
    <dgm:cxn modelId="{031A34A4-9C5F-45C5-ACE4-9BFE5AD6F61E}" type="presParOf" srcId="{ADAA58A8-CFBF-4D1C-852F-3BB990653C34}" destId="{FE61A705-1DA8-4A01-A515-5D719E42E8E0}" srcOrd="0" destOrd="0" presId="urn:microsoft.com/office/officeart/2005/8/layout/orgChart1"/>
    <dgm:cxn modelId="{FD03927D-3630-4730-A457-645917559A66}" type="presParOf" srcId="{FE61A705-1DA8-4A01-A515-5D719E42E8E0}" destId="{257E9B94-1C24-4CA0-B4CF-C0D684211571}" srcOrd="0" destOrd="0" presId="urn:microsoft.com/office/officeart/2005/8/layout/orgChart1"/>
    <dgm:cxn modelId="{03640EAF-AFEA-498A-A5B5-B1306D71348C}" type="presParOf" srcId="{FE61A705-1DA8-4A01-A515-5D719E42E8E0}" destId="{EE0878B9-1877-4C8A-AC86-264ABFADA17E}" srcOrd="1" destOrd="0" presId="urn:microsoft.com/office/officeart/2005/8/layout/orgChart1"/>
    <dgm:cxn modelId="{D2DDAFC7-6A19-4D86-9417-72634DFE94AB}" type="presParOf" srcId="{ADAA58A8-CFBF-4D1C-852F-3BB990653C34}" destId="{4657A3E6-90BC-400F-9CF1-8EC7F23FE5FD}" srcOrd="1" destOrd="0" presId="urn:microsoft.com/office/officeart/2005/8/layout/orgChart1"/>
    <dgm:cxn modelId="{31AF8B81-04AF-4075-B972-C491ED8D5DF0}" type="presParOf" srcId="{ADAA58A8-CFBF-4D1C-852F-3BB990653C34}" destId="{05E125AA-DE51-4D16-A11B-893469AA42BC}" srcOrd="2" destOrd="0" presId="urn:microsoft.com/office/officeart/2005/8/layout/orgChart1"/>
    <dgm:cxn modelId="{6941AA48-DC1C-467B-807B-04BE059148F5}" type="presParOf" srcId="{6A264356-42C9-4D17-AC44-655FAA7F63D7}" destId="{19FFA48C-7D1D-4DE5-A918-0BEE322954CA}" srcOrd="2" destOrd="0" presId="urn:microsoft.com/office/officeart/2005/8/layout/orgChart1"/>
    <dgm:cxn modelId="{04A7D6A8-789F-4662-B26F-5057F8B220BD}" type="presParOf" srcId="{6A264356-42C9-4D17-AC44-655FAA7F63D7}" destId="{19F9B986-7281-4FAE-B403-267933560745}" srcOrd="3" destOrd="0" presId="urn:microsoft.com/office/officeart/2005/8/layout/orgChart1"/>
    <dgm:cxn modelId="{76F3E123-CBC4-4CDC-BC56-003A6DE4E922}" type="presParOf" srcId="{19F9B986-7281-4FAE-B403-267933560745}" destId="{204C3588-87F7-4CCC-8F6C-FEF4D40C7101}" srcOrd="0" destOrd="0" presId="urn:microsoft.com/office/officeart/2005/8/layout/orgChart1"/>
    <dgm:cxn modelId="{B37D95B0-4E70-458C-AA77-27FA0461F4C4}" type="presParOf" srcId="{204C3588-87F7-4CCC-8F6C-FEF4D40C7101}" destId="{59C7D432-E996-4CC5-818F-033B7DE6CF6F}" srcOrd="0" destOrd="0" presId="urn:microsoft.com/office/officeart/2005/8/layout/orgChart1"/>
    <dgm:cxn modelId="{9A1BBA74-B0FB-4960-8152-D5B687EC4664}" type="presParOf" srcId="{204C3588-87F7-4CCC-8F6C-FEF4D40C7101}" destId="{5E36F910-A860-4B8A-8E91-DB6E7B80B784}" srcOrd="1" destOrd="0" presId="urn:microsoft.com/office/officeart/2005/8/layout/orgChart1"/>
    <dgm:cxn modelId="{990AFC3C-1D35-4555-923D-2525524F8895}" type="presParOf" srcId="{19F9B986-7281-4FAE-B403-267933560745}" destId="{0CE8A57E-E7D3-44F7-AEB3-E6017EAF33CD}" srcOrd="1" destOrd="0" presId="urn:microsoft.com/office/officeart/2005/8/layout/orgChart1"/>
    <dgm:cxn modelId="{A26FAC6A-2926-4EDC-AC1C-6FF327B8AD63}" type="presParOf" srcId="{19F9B986-7281-4FAE-B403-267933560745}" destId="{313B5003-B4AF-45FE-B5A6-933F6A44FD43}" srcOrd="2" destOrd="0" presId="urn:microsoft.com/office/officeart/2005/8/layout/orgChart1"/>
    <dgm:cxn modelId="{7B6CBE2E-D741-431E-A477-EDBD3CD94ACF}" type="presParOf" srcId="{6A264356-42C9-4D17-AC44-655FAA7F63D7}" destId="{7A91948F-881E-4542-A104-B3859B72B956}" srcOrd="4" destOrd="0" presId="urn:microsoft.com/office/officeart/2005/8/layout/orgChart1"/>
    <dgm:cxn modelId="{4B59AE00-A278-469F-ABFD-E6AE0F69E1AE}" type="presParOf" srcId="{6A264356-42C9-4D17-AC44-655FAA7F63D7}" destId="{5CB07749-E320-4386-B3DE-C890A6B61F9A}" srcOrd="5" destOrd="0" presId="urn:microsoft.com/office/officeart/2005/8/layout/orgChart1"/>
    <dgm:cxn modelId="{6618D6AA-5009-4C43-A5A4-B320B0D924D5}" type="presParOf" srcId="{5CB07749-E320-4386-B3DE-C890A6B61F9A}" destId="{18CFF5C2-1741-459D-A0EF-C1A5D1D3B5F9}" srcOrd="0" destOrd="0" presId="urn:microsoft.com/office/officeart/2005/8/layout/orgChart1"/>
    <dgm:cxn modelId="{5F4BFC64-F810-4FE8-B545-B8873AF544D8}" type="presParOf" srcId="{18CFF5C2-1741-459D-A0EF-C1A5D1D3B5F9}" destId="{8CB03F35-47AA-440E-B839-ED9A15DBF0F0}" srcOrd="0" destOrd="0" presId="urn:microsoft.com/office/officeart/2005/8/layout/orgChart1"/>
    <dgm:cxn modelId="{F7723CD6-6071-487B-BE92-C70DDD5B9141}" type="presParOf" srcId="{18CFF5C2-1741-459D-A0EF-C1A5D1D3B5F9}" destId="{1C4A6811-3F97-46C4-8223-F0D860BE6991}" srcOrd="1" destOrd="0" presId="urn:microsoft.com/office/officeart/2005/8/layout/orgChart1"/>
    <dgm:cxn modelId="{4887BE40-BB25-4707-958E-95346F19D597}" type="presParOf" srcId="{5CB07749-E320-4386-B3DE-C890A6B61F9A}" destId="{991A023E-7BF0-4E55-9BF5-6F7409B3A087}" srcOrd="1" destOrd="0" presId="urn:microsoft.com/office/officeart/2005/8/layout/orgChart1"/>
    <dgm:cxn modelId="{E9C48485-6255-4508-B826-ABC45C5F9CD5}" type="presParOf" srcId="{5CB07749-E320-4386-B3DE-C890A6B61F9A}" destId="{B670A4A9-0F7E-403C-AE79-B9A1EC40B100}" srcOrd="2" destOrd="0" presId="urn:microsoft.com/office/officeart/2005/8/layout/orgChart1"/>
    <dgm:cxn modelId="{3878C479-9F43-477A-B9DD-91783C2FA7B7}" type="presParOf" srcId="{19AD903B-E73A-41B9-9640-04D0AB887088}" destId="{29490727-759A-498A-AA77-19C53A136FF0}" srcOrd="2" destOrd="0" presId="urn:microsoft.com/office/officeart/2005/8/layout/orgChart1"/>
    <dgm:cxn modelId="{E468249B-E119-4BFA-8740-C0DBA59ED88C}" type="presParOf" srcId="{29490727-759A-498A-AA77-19C53A136FF0}" destId="{3100A9D0-EBC2-4A1A-86A2-4D99B87C08CD}" srcOrd="0" destOrd="0" presId="urn:microsoft.com/office/officeart/2005/8/layout/orgChart1"/>
    <dgm:cxn modelId="{D43ED0CA-909F-4AB3-A442-8DBA172A506C}" type="presParOf" srcId="{29490727-759A-498A-AA77-19C53A136FF0}" destId="{C28F3FAE-ED1C-467B-A305-B0533B8D54D8}" srcOrd="1" destOrd="0" presId="urn:microsoft.com/office/officeart/2005/8/layout/orgChart1"/>
    <dgm:cxn modelId="{FC5723CB-2EC9-44C4-933D-CA1C654F6C89}" type="presParOf" srcId="{C28F3FAE-ED1C-467B-A305-B0533B8D54D8}" destId="{664870B2-6D43-4CCB-B771-208444085D1D}" srcOrd="0" destOrd="0" presId="urn:microsoft.com/office/officeart/2005/8/layout/orgChart1"/>
    <dgm:cxn modelId="{B31DF87A-16DE-4429-B6F6-750366FD4E3E}" type="presParOf" srcId="{664870B2-6D43-4CCB-B771-208444085D1D}" destId="{3E007709-3940-4ECA-B239-185A2EC0047A}" srcOrd="0" destOrd="0" presId="urn:microsoft.com/office/officeart/2005/8/layout/orgChart1"/>
    <dgm:cxn modelId="{4CE0C78E-3887-4F6C-B806-2C07A74674DF}" type="presParOf" srcId="{664870B2-6D43-4CCB-B771-208444085D1D}" destId="{B6EE55B6-74E8-4162-850B-18E2A87D0F5D}" srcOrd="1" destOrd="0" presId="urn:microsoft.com/office/officeart/2005/8/layout/orgChart1"/>
    <dgm:cxn modelId="{4DCBE4FF-AC0D-4C48-80D0-15C7FBE8FABF}" type="presParOf" srcId="{C28F3FAE-ED1C-467B-A305-B0533B8D54D8}" destId="{D8ED440F-B7DC-47B9-8934-F86133129086}" srcOrd="1" destOrd="0" presId="urn:microsoft.com/office/officeart/2005/8/layout/orgChart1"/>
    <dgm:cxn modelId="{1A1BF4D9-5282-4384-9E62-5178BA72E8B9}" type="presParOf" srcId="{C28F3FAE-ED1C-467B-A305-B0533B8D54D8}" destId="{1FFC02BC-07AD-4B95-B76C-1C874E3D2E37}" srcOrd="2" destOrd="0" presId="urn:microsoft.com/office/officeart/2005/8/layout/orgChart1"/>
    <dgm:cxn modelId="{FABBAE71-E497-4C3F-BB08-D76B3BB91160}" type="presParOf" srcId="{29490727-759A-498A-AA77-19C53A136FF0}" destId="{F1A5F860-6E26-4D39-B7EA-66CBF325D2A3}" srcOrd="2" destOrd="0" presId="urn:microsoft.com/office/officeart/2005/8/layout/orgChart1"/>
    <dgm:cxn modelId="{3F6DB9E7-09D9-4AA1-B28B-D5E7381ADD99}" type="presParOf" srcId="{29490727-759A-498A-AA77-19C53A136FF0}" destId="{520CA178-1F22-4C44-92D3-88E011FDF180}" srcOrd="3" destOrd="0" presId="urn:microsoft.com/office/officeart/2005/8/layout/orgChart1"/>
    <dgm:cxn modelId="{7AAEAD0B-14C7-4BC1-92C5-75B57F4C9CDD}" type="presParOf" srcId="{520CA178-1F22-4C44-92D3-88E011FDF180}" destId="{4BE14B27-707C-436B-AFD5-F564DEF48D7D}" srcOrd="0" destOrd="0" presId="urn:microsoft.com/office/officeart/2005/8/layout/orgChart1"/>
    <dgm:cxn modelId="{674172B7-C966-4CDC-A263-B6C3217E43D7}" type="presParOf" srcId="{4BE14B27-707C-436B-AFD5-F564DEF48D7D}" destId="{DBA51AE9-B0BD-47D6-8806-B69E36A2408D}" srcOrd="0" destOrd="0" presId="urn:microsoft.com/office/officeart/2005/8/layout/orgChart1"/>
    <dgm:cxn modelId="{D92577EB-D123-4F70-83D5-198C57C8102E}" type="presParOf" srcId="{4BE14B27-707C-436B-AFD5-F564DEF48D7D}" destId="{570B387E-D696-4AF9-8608-D57C2B12B058}" srcOrd="1" destOrd="0" presId="urn:microsoft.com/office/officeart/2005/8/layout/orgChart1"/>
    <dgm:cxn modelId="{CD3FCC48-C3CE-476A-B5A5-66E7B9777562}" type="presParOf" srcId="{520CA178-1F22-4C44-92D3-88E011FDF180}" destId="{3A7EE9AA-C446-4BD5-B97D-650D12D6787D}" srcOrd="1" destOrd="0" presId="urn:microsoft.com/office/officeart/2005/8/layout/orgChart1"/>
    <dgm:cxn modelId="{570ED2FD-EA7E-4395-9695-68935D521166}" type="presParOf" srcId="{520CA178-1F22-4C44-92D3-88E011FDF180}" destId="{320A2B5A-0639-4925-AA5A-E78C6690613E}"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6B258B0-7EAF-415C-97FF-466F9BAC0354}" type="doc">
      <dgm:prSet loTypeId="urn:microsoft.com/office/officeart/2005/8/layout/orgChart1" loCatId="hierarchy" qsTypeId="urn:microsoft.com/office/officeart/2005/8/quickstyle/simple3" qsCatId="simple" csTypeId="urn:microsoft.com/office/officeart/2005/8/colors/colorful5" csCatId="colorful" phldr="1"/>
      <dgm:spPr/>
      <dgm:t>
        <a:bodyPr/>
        <a:lstStyle/>
        <a:p>
          <a:endParaRPr lang="el-GR"/>
        </a:p>
      </dgm:t>
    </dgm:pt>
    <dgm:pt modelId="{A9369A53-C6D9-4259-9370-8C28AA451842}">
      <dgm:prSet phldrT="[Κείμενο]"/>
      <dgm:spPr/>
      <dgm:t>
        <a:bodyPr/>
        <a:lstStyle/>
        <a:p>
          <a:pPr algn="ctr"/>
          <a:r>
            <a:rPr lang="el-GR"/>
            <a:t>Η οικογένειά μου</a:t>
          </a:r>
        </a:p>
      </dgm:t>
    </dgm:pt>
    <dgm:pt modelId="{85487761-CA30-4B6C-BD15-5DC692939F42}" type="parTrans" cxnId="{27D9DEA7-2990-4169-969E-8C34C1962A1F}">
      <dgm:prSet/>
      <dgm:spPr/>
      <dgm:t>
        <a:bodyPr/>
        <a:lstStyle/>
        <a:p>
          <a:pPr algn="ctr"/>
          <a:endParaRPr lang="el-GR"/>
        </a:p>
      </dgm:t>
    </dgm:pt>
    <dgm:pt modelId="{A2DBD3EF-7217-44B7-86B0-37E0AC24559B}" type="sibTrans" cxnId="{27D9DEA7-2990-4169-969E-8C34C1962A1F}">
      <dgm:prSet/>
      <dgm:spPr/>
      <dgm:t>
        <a:bodyPr/>
        <a:lstStyle/>
        <a:p>
          <a:pPr algn="ctr"/>
          <a:endParaRPr lang="el-GR"/>
        </a:p>
      </dgm:t>
    </dgm:pt>
    <dgm:pt modelId="{3E545A92-7377-472A-9654-6E1AF3FE9481}" type="asst">
      <dgm:prSet phldrT="[Κείμενο]"/>
      <dgm:spPr/>
      <dgm:t>
        <a:bodyPr/>
        <a:lstStyle/>
        <a:p>
          <a:pPr algn="ctr"/>
          <a:r>
            <a:rPr lang="el-GR"/>
            <a:t>Αβραάμ</a:t>
          </a:r>
        </a:p>
      </dgm:t>
    </dgm:pt>
    <dgm:pt modelId="{1B5FF6E5-24C7-4612-B5BC-1700D82252AF}" type="parTrans" cxnId="{19FFA7C2-B360-4295-895D-37A9D07435EA}">
      <dgm:prSet/>
      <dgm:spPr/>
      <dgm:t>
        <a:bodyPr/>
        <a:lstStyle/>
        <a:p>
          <a:pPr algn="ctr"/>
          <a:endParaRPr lang="el-GR"/>
        </a:p>
      </dgm:t>
    </dgm:pt>
    <dgm:pt modelId="{60BB9E71-B925-4117-BB29-BD98FAF34F89}" type="sibTrans" cxnId="{19FFA7C2-B360-4295-895D-37A9D07435EA}">
      <dgm:prSet/>
      <dgm:spPr/>
      <dgm:t>
        <a:bodyPr/>
        <a:lstStyle/>
        <a:p>
          <a:pPr algn="ctr"/>
          <a:endParaRPr lang="el-GR"/>
        </a:p>
      </dgm:t>
    </dgm:pt>
    <dgm:pt modelId="{A555F3CC-2767-4A72-81F3-896785BFD652}">
      <dgm:prSet phldrT="[Κείμενο]"/>
      <dgm:spPr/>
      <dgm:t>
        <a:bodyPr/>
        <a:lstStyle/>
        <a:p>
          <a:pPr algn="ctr"/>
          <a:r>
            <a:rPr lang="el-GR"/>
            <a:t>Αλέξανδρος</a:t>
          </a:r>
        </a:p>
      </dgm:t>
    </dgm:pt>
    <dgm:pt modelId="{0CAF40F1-51EF-403A-A898-C28AA30F1126}" type="parTrans" cxnId="{17F521E6-292A-4B65-89BA-F51898793BAD}">
      <dgm:prSet/>
      <dgm:spPr/>
      <dgm:t>
        <a:bodyPr/>
        <a:lstStyle/>
        <a:p>
          <a:pPr algn="ctr"/>
          <a:endParaRPr lang="el-GR"/>
        </a:p>
      </dgm:t>
    </dgm:pt>
    <dgm:pt modelId="{3E876D0D-1E67-4AFD-900E-C15AD84AB5E6}" type="sibTrans" cxnId="{17F521E6-292A-4B65-89BA-F51898793BAD}">
      <dgm:prSet/>
      <dgm:spPr/>
      <dgm:t>
        <a:bodyPr/>
        <a:lstStyle/>
        <a:p>
          <a:pPr algn="ctr"/>
          <a:endParaRPr lang="el-GR"/>
        </a:p>
      </dgm:t>
    </dgm:pt>
    <dgm:pt modelId="{AF023784-02AC-430C-B79E-BB170A8EE5E5}">
      <dgm:prSet phldrT="[Κείμενο]"/>
      <dgm:spPr/>
      <dgm:t>
        <a:bodyPr/>
        <a:lstStyle/>
        <a:p>
          <a:pPr algn="ctr"/>
          <a:r>
            <a:rPr lang="el-GR"/>
            <a:t>Μαρία</a:t>
          </a:r>
        </a:p>
      </dgm:t>
    </dgm:pt>
    <dgm:pt modelId="{0BB2808E-785C-4D43-97CF-2CDFE5217F56}" type="parTrans" cxnId="{5D894D0F-8AD9-49A0-839E-D3C50E8FDB2B}">
      <dgm:prSet/>
      <dgm:spPr/>
      <dgm:t>
        <a:bodyPr/>
        <a:lstStyle/>
        <a:p>
          <a:pPr algn="ctr"/>
          <a:endParaRPr lang="el-GR"/>
        </a:p>
      </dgm:t>
    </dgm:pt>
    <dgm:pt modelId="{C4BC13AC-2339-450D-B766-901831DF87EA}" type="sibTrans" cxnId="{5D894D0F-8AD9-49A0-839E-D3C50E8FDB2B}">
      <dgm:prSet/>
      <dgm:spPr/>
      <dgm:t>
        <a:bodyPr/>
        <a:lstStyle/>
        <a:p>
          <a:pPr algn="ctr"/>
          <a:endParaRPr lang="el-GR"/>
        </a:p>
      </dgm:t>
    </dgm:pt>
    <dgm:pt modelId="{19A9C7B9-F247-4AA5-BA86-BC284989D649}">
      <dgm:prSet phldrT="[Κείμενο]"/>
      <dgm:spPr/>
      <dgm:t>
        <a:bodyPr/>
        <a:lstStyle/>
        <a:p>
          <a:pPr algn="ctr"/>
          <a:r>
            <a:rPr lang="el-GR"/>
            <a:t>Ιωάννης</a:t>
          </a:r>
        </a:p>
      </dgm:t>
    </dgm:pt>
    <dgm:pt modelId="{A76C9CF6-25F4-4FFA-9FF7-0E7F9B03B3EC}" type="parTrans" cxnId="{5414BC47-60AA-4423-BDCB-98B3EEF66A29}">
      <dgm:prSet/>
      <dgm:spPr/>
      <dgm:t>
        <a:bodyPr/>
        <a:lstStyle/>
        <a:p>
          <a:pPr algn="ctr"/>
          <a:endParaRPr lang="el-GR"/>
        </a:p>
      </dgm:t>
    </dgm:pt>
    <dgm:pt modelId="{B392CFA5-B693-42D8-AF20-1FA5E4CBC279}" type="sibTrans" cxnId="{5414BC47-60AA-4423-BDCB-98B3EEF66A29}">
      <dgm:prSet/>
      <dgm:spPr/>
      <dgm:t>
        <a:bodyPr/>
        <a:lstStyle/>
        <a:p>
          <a:pPr algn="ctr"/>
          <a:endParaRPr lang="el-GR"/>
        </a:p>
      </dgm:t>
    </dgm:pt>
    <dgm:pt modelId="{8982EA49-FD9B-4FF2-8A7B-511081A57D59}" type="asst">
      <dgm:prSet phldrT="[Κείμενο]"/>
      <dgm:spPr/>
      <dgm:t>
        <a:bodyPr/>
        <a:lstStyle/>
        <a:p>
          <a:pPr algn="ctr"/>
          <a:r>
            <a:rPr lang="el-GR"/>
            <a:t>Σοφία</a:t>
          </a:r>
        </a:p>
      </dgm:t>
    </dgm:pt>
    <dgm:pt modelId="{CD654777-1C9A-4284-9FCE-E287D80D7B34}" type="parTrans" cxnId="{F7CFF73C-5536-4514-89ED-7527C9CD4B3F}">
      <dgm:prSet/>
      <dgm:spPr/>
      <dgm:t>
        <a:bodyPr/>
        <a:lstStyle/>
        <a:p>
          <a:pPr algn="ctr"/>
          <a:endParaRPr lang="el-GR"/>
        </a:p>
      </dgm:t>
    </dgm:pt>
    <dgm:pt modelId="{5508DCB8-F1BB-4B42-9FB4-DD69DEC53E95}" type="sibTrans" cxnId="{F7CFF73C-5536-4514-89ED-7527C9CD4B3F}">
      <dgm:prSet/>
      <dgm:spPr/>
      <dgm:t>
        <a:bodyPr/>
        <a:lstStyle/>
        <a:p>
          <a:pPr algn="ctr"/>
          <a:endParaRPr lang="el-GR"/>
        </a:p>
      </dgm:t>
    </dgm:pt>
    <dgm:pt modelId="{4A776F63-D483-4F9C-8225-094CF5A7B596}" type="pres">
      <dgm:prSet presAssocID="{E6B258B0-7EAF-415C-97FF-466F9BAC0354}" presName="hierChild1" presStyleCnt="0">
        <dgm:presLayoutVars>
          <dgm:orgChart val="1"/>
          <dgm:chPref val="1"/>
          <dgm:dir/>
          <dgm:animOne val="branch"/>
          <dgm:animLvl val="lvl"/>
          <dgm:resizeHandles/>
        </dgm:presLayoutVars>
      </dgm:prSet>
      <dgm:spPr/>
      <dgm:t>
        <a:bodyPr/>
        <a:lstStyle/>
        <a:p>
          <a:endParaRPr lang="el-GR"/>
        </a:p>
      </dgm:t>
    </dgm:pt>
    <dgm:pt modelId="{19AD903B-E73A-41B9-9640-04D0AB887088}" type="pres">
      <dgm:prSet presAssocID="{A9369A53-C6D9-4259-9370-8C28AA451842}" presName="hierRoot1" presStyleCnt="0">
        <dgm:presLayoutVars>
          <dgm:hierBranch val="init"/>
        </dgm:presLayoutVars>
      </dgm:prSet>
      <dgm:spPr/>
    </dgm:pt>
    <dgm:pt modelId="{B5E1E488-39AF-49A5-89E3-B698DD62CA55}" type="pres">
      <dgm:prSet presAssocID="{A9369A53-C6D9-4259-9370-8C28AA451842}" presName="rootComposite1" presStyleCnt="0"/>
      <dgm:spPr/>
    </dgm:pt>
    <dgm:pt modelId="{AED2FE19-3532-44D5-A1F6-12377CD4EF13}" type="pres">
      <dgm:prSet presAssocID="{A9369A53-C6D9-4259-9370-8C28AA451842}" presName="rootText1" presStyleLbl="node0" presStyleIdx="0" presStyleCnt="1">
        <dgm:presLayoutVars>
          <dgm:chPref val="3"/>
        </dgm:presLayoutVars>
      </dgm:prSet>
      <dgm:spPr/>
      <dgm:t>
        <a:bodyPr/>
        <a:lstStyle/>
        <a:p>
          <a:endParaRPr lang="el-GR"/>
        </a:p>
      </dgm:t>
    </dgm:pt>
    <dgm:pt modelId="{9CFC05EF-891C-45AA-8780-DF70E5F77901}" type="pres">
      <dgm:prSet presAssocID="{A9369A53-C6D9-4259-9370-8C28AA451842}" presName="rootConnector1" presStyleLbl="node1" presStyleIdx="0" presStyleCnt="0"/>
      <dgm:spPr/>
      <dgm:t>
        <a:bodyPr/>
        <a:lstStyle/>
        <a:p>
          <a:endParaRPr lang="el-GR"/>
        </a:p>
      </dgm:t>
    </dgm:pt>
    <dgm:pt modelId="{6A264356-42C9-4D17-AC44-655FAA7F63D7}" type="pres">
      <dgm:prSet presAssocID="{A9369A53-C6D9-4259-9370-8C28AA451842}" presName="hierChild2" presStyleCnt="0"/>
      <dgm:spPr/>
    </dgm:pt>
    <dgm:pt modelId="{D43494BB-4270-407F-B126-AC2A1109BF9F}" type="pres">
      <dgm:prSet presAssocID="{0CAF40F1-51EF-403A-A898-C28AA30F1126}" presName="Name37" presStyleLbl="parChTrans1D2" presStyleIdx="0" presStyleCnt="5"/>
      <dgm:spPr/>
      <dgm:t>
        <a:bodyPr/>
        <a:lstStyle/>
        <a:p>
          <a:endParaRPr lang="el-GR"/>
        </a:p>
      </dgm:t>
    </dgm:pt>
    <dgm:pt modelId="{ADAA58A8-CFBF-4D1C-852F-3BB990653C34}" type="pres">
      <dgm:prSet presAssocID="{A555F3CC-2767-4A72-81F3-896785BFD652}" presName="hierRoot2" presStyleCnt="0">
        <dgm:presLayoutVars>
          <dgm:hierBranch val="init"/>
        </dgm:presLayoutVars>
      </dgm:prSet>
      <dgm:spPr/>
    </dgm:pt>
    <dgm:pt modelId="{FE61A705-1DA8-4A01-A515-5D719E42E8E0}" type="pres">
      <dgm:prSet presAssocID="{A555F3CC-2767-4A72-81F3-896785BFD652}" presName="rootComposite" presStyleCnt="0"/>
      <dgm:spPr/>
    </dgm:pt>
    <dgm:pt modelId="{257E9B94-1C24-4CA0-B4CF-C0D684211571}" type="pres">
      <dgm:prSet presAssocID="{A555F3CC-2767-4A72-81F3-896785BFD652}" presName="rootText" presStyleLbl="node2" presStyleIdx="0" presStyleCnt="3">
        <dgm:presLayoutVars>
          <dgm:chPref val="3"/>
        </dgm:presLayoutVars>
      </dgm:prSet>
      <dgm:spPr/>
      <dgm:t>
        <a:bodyPr/>
        <a:lstStyle/>
        <a:p>
          <a:endParaRPr lang="el-GR"/>
        </a:p>
      </dgm:t>
    </dgm:pt>
    <dgm:pt modelId="{EE0878B9-1877-4C8A-AC86-264ABFADA17E}" type="pres">
      <dgm:prSet presAssocID="{A555F3CC-2767-4A72-81F3-896785BFD652}" presName="rootConnector" presStyleLbl="node2" presStyleIdx="0" presStyleCnt="3"/>
      <dgm:spPr/>
      <dgm:t>
        <a:bodyPr/>
        <a:lstStyle/>
        <a:p>
          <a:endParaRPr lang="el-GR"/>
        </a:p>
      </dgm:t>
    </dgm:pt>
    <dgm:pt modelId="{4657A3E6-90BC-400F-9CF1-8EC7F23FE5FD}" type="pres">
      <dgm:prSet presAssocID="{A555F3CC-2767-4A72-81F3-896785BFD652}" presName="hierChild4" presStyleCnt="0"/>
      <dgm:spPr/>
    </dgm:pt>
    <dgm:pt modelId="{05E125AA-DE51-4D16-A11B-893469AA42BC}" type="pres">
      <dgm:prSet presAssocID="{A555F3CC-2767-4A72-81F3-896785BFD652}" presName="hierChild5" presStyleCnt="0"/>
      <dgm:spPr/>
    </dgm:pt>
    <dgm:pt modelId="{19FFA48C-7D1D-4DE5-A918-0BEE322954CA}" type="pres">
      <dgm:prSet presAssocID="{0BB2808E-785C-4D43-97CF-2CDFE5217F56}" presName="Name37" presStyleLbl="parChTrans1D2" presStyleIdx="1" presStyleCnt="5"/>
      <dgm:spPr/>
      <dgm:t>
        <a:bodyPr/>
        <a:lstStyle/>
        <a:p>
          <a:endParaRPr lang="el-GR"/>
        </a:p>
      </dgm:t>
    </dgm:pt>
    <dgm:pt modelId="{19F9B986-7281-4FAE-B403-267933560745}" type="pres">
      <dgm:prSet presAssocID="{AF023784-02AC-430C-B79E-BB170A8EE5E5}" presName="hierRoot2" presStyleCnt="0">
        <dgm:presLayoutVars>
          <dgm:hierBranch val="init"/>
        </dgm:presLayoutVars>
      </dgm:prSet>
      <dgm:spPr/>
    </dgm:pt>
    <dgm:pt modelId="{204C3588-87F7-4CCC-8F6C-FEF4D40C7101}" type="pres">
      <dgm:prSet presAssocID="{AF023784-02AC-430C-B79E-BB170A8EE5E5}" presName="rootComposite" presStyleCnt="0"/>
      <dgm:spPr/>
    </dgm:pt>
    <dgm:pt modelId="{59C7D432-E996-4CC5-818F-033B7DE6CF6F}" type="pres">
      <dgm:prSet presAssocID="{AF023784-02AC-430C-B79E-BB170A8EE5E5}" presName="rootText" presStyleLbl="node2" presStyleIdx="1" presStyleCnt="3">
        <dgm:presLayoutVars>
          <dgm:chPref val="3"/>
        </dgm:presLayoutVars>
      </dgm:prSet>
      <dgm:spPr/>
      <dgm:t>
        <a:bodyPr/>
        <a:lstStyle/>
        <a:p>
          <a:endParaRPr lang="el-GR"/>
        </a:p>
      </dgm:t>
    </dgm:pt>
    <dgm:pt modelId="{5E36F910-A860-4B8A-8E91-DB6E7B80B784}" type="pres">
      <dgm:prSet presAssocID="{AF023784-02AC-430C-B79E-BB170A8EE5E5}" presName="rootConnector" presStyleLbl="node2" presStyleIdx="1" presStyleCnt="3"/>
      <dgm:spPr/>
      <dgm:t>
        <a:bodyPr/>
        <a:lstStyle/>
        <a:p>
          <a:endParaRPr lang="el-GR"/>
        </a:p>
      </dgm:t>
    </dgm:pt>
    <dgm:pt modelId="{0CE8A57E-E7D3-44F7-AEB3-E6017EAF33CD}" type="pres">
      <dgm:prSet presAssocID="{AF023784-02AC-430C-B79E-BB170A8EE5E5}" presName="hierChild4" presStyleCnt="0"/>
      <dgm:spPr/>
    </dgm:pt>
    <dgm:pt modelId="{313B5003-B4AF-45FE-B5A6-933F6A44FD43}" type="pres">
      <dgm:prSet presAssocID="{AF023784-02AC-430C-B79E-BB170A8EE5E5}" presName="hierChild5" presStyleCnt="0"/>
      <dgm:spPr/>
    </dgm:pt>
    <dgm:pt modelId="{7A91948F-881E-4542-A104-B3859B72B956}" type="pres">
      <dgm:prSet presAssocID="{A76C9CF6-25F4-4FFA-9FF7-0E7F9B03B3EC}" presName="Name37" presStyleLbl="parChTrans1D2" presStyleIdx="2" presStyleCnt="5"/>
      <dgm:spPr/>
      <dgm:t>
        <a:bodyPr/>
        <a:lstStyle/>
        <a:p>
          <a:endParaRPr lang="el-GR"/>
        </a:p>
      </dgm:t>
    </dgm:pt>
    <dgm:pt modelId="{5CB07749-E320-4386-B3DE-C890A6B61F9A}" type="pres">
      <dgm:prSet presAssocID="{19A9C7B9-F247-4AA5-BA86-BC284989D649}" presName="hierRoot2" presStyleCnt="0">
        <dgm:presLayoutVars>
          <dgm:hierBranch val="init"/>
        </dgm:presLayoutVars>
      </dgm:prSet>
      <dgm:spPr/>
    </dgm:pt>
    <dgm:pt modelId="{18CFF5C2-1741-459D-A0EF-C1A5D1D3B5F9}" type="pres">
      <dgm:prSet presAssocID="{19A9C7B9-F247-4AA5-BA86-BC284989D649}" presName="rootComposite" presStyleCnt="0"/>
      <dgm:spPr/>
    </dgm:pt>
    <dgm:pt modelId="{8CB03F35-47AA-440E-B839-ED9A15DBF0F0}" type="pres">
      <dgm:prSet presAssocID="{19A9C7B9-F247-4AA5-BA86-BC284989D649}" presName="rootText" presStyleLbl="node2" presStyleIdx="2" presStyleCnt="3">
        <dgm:presLayoutVars>
          <dgm:chPref val="3"/>
        </dgm:presLayoutVars>
      </dgm:prSet>
      <dgm:spPr/>
      <dgm:t>
        <a:bodyPr/>
        <a:lstStyle/>
        <a:p>
          <a:endParaRPr lang="el-GR"/>
        </a:p>
      </dgm:t>
    </dgm:pt>
    <dgm:pt modelId="{1C4A6811-3F97-46C4-8223-F0D860BE6991}" type="pres">
      <dgm:prSet presAssocID="{19A9C7B9-F247-4AA5-BA86-BC284989D649}" presName="rootConnector" presStyleLbl="node2" presStyleIdx="2" presStyleCnt="3"/>
      <dgm:spPr/>
      <dgm:t>
        <a:bodyPr/>
        <a:lstStyle/>
        <a:p>
          <a:endParaRPr lang="el-GR"/>
        </a:p>
      </dgm:t>
    </dgm:pt>
    <dgm:pt modelId="{991A023E-7BF0-4E55-9BF5-6F7409B3A087}" type="pres">
      <dgm:prSet presAssocID="{19A9C7B9-F247-4AA5-BA86-BC284989D649}" presName="hierChild4" presStyleCnt="0"/>
      <dgm:spPr/>
    </dgm:pt>
    <dgm:pt modelId="{B670A4A9-0F7E-403C-AE79-B9A1EC40B100}" type="pres">
      <dgm:prSet presAssocID="{19A9C7B9-F247-4AA5-BA86-BC284989D649}" presName="hierChild5" presStyleCnt="0"/>
      <dgm:spPr/>
    </dgm:pt>
    <dgm:pt modelId="{29490727-759A-498A-AA77-19C53A136FF0}" type="pres">
      <dgm:prSet presAssocID="{A9369A53-C6D9-4259-9370-8C28AA451842}" presName="hierChild3" presStyleCnt="0"/>
      <dgm:spPr/>
    </dgm:pt>
    <dgm:pt modelId="{3100A9D0-EBC2-4A1A-86A2-4D99B87C08CD}" type="pres">
      <dgm:prSet presAssocID="{1B5FF6E5-24C7-4612-B5BC-1700D82252AF}" presName="Name111" presStyleLbl="parChTrans1D2" presStyleIdx="3" presStyleCnt="5"/>
      <dgm:spPr/>
      <dgm:t>
        <a:bodyPr/>
        <a:lstStyle/>
        <a:p>
          <a:endParaRPr lang="el-GR"/>
        </a:p>
      </dgm:t>
    </dgm:pt>
    <dgm:pt modelId="{C28F3FAE-ED1C-467B-A305-B0533B8D54D8}" type="pres">
      <dgm:prSet presAssocID="{3E545A92-7377-472A-9654-6E1AF3FE9481}" presName="hierRoot3" presStyleCnt="0">
        <dgm:presLayoutVars>
          <dgm:hierBranch val="init"/>
        </dgm:presLayoutVars>
      </dgm:prSet>
      <dgm:spPr/>
    </dgm:pt>
    <dgm:pt modelId="{664870B2-6D43-4CCB-B771-208444085D1D}" type="pres">
      <dgm:prSet presAssocID="{3E545A92-7377-472A-9654-6E1AF3FE9481}" presName="rootComposite3" presStyleCnt="0"/>
      <dgm:spPr/>
    </dgm:pt>
    <dgm:pt modelId="{3E007709-3940-4ECA-B239-185A2EC0047A}" type="pres">
      <dgm:prSet presAssocID="{3E545A92-7377-472A-9654-6E1AF3FE9481}" presName="rootText3" presStyleLbl="asst1" presStyleIdx="0" presStyleCnt="2">
        <dgm:presLayoutVars>
          <dgm:chPref val="3"/>
        </dgm:presLayoutVars>
      </dgm:prSet>
      <dgm:spPr/>
      <dgm:t>
        <a:bodyPr/>
        <a:lstStyle/>
        <a:p>
          <a:endParaRPr lang="el-GR"/>
        </a:p>
      </dgm:t>
    </dgm:pt>
    <dgm:pt modelId="{B6EE55B6-74E8-4162-850B-18E2A87D0F5D}" type="pres">
      <dgm:prSet presAssocID="{3E545A92-7377-472A-9654-6E1AF3FE9481}" presName="rootConnector3" presStyleLbl="asst1" presStyleIdx="0" presStyleCnt="2"/>
      <dgm:spPr/>
      <dgm:t>
        <a:bodyPr/>
        <a:lstStyle/>
        <a:p>
          <a:endParaRPr lang="el-GR"/>
        </a:p>
      </dgm:t>
    </dgm:pt>
    <dgm:pt modelId="{D8ED440F-B7DC-47B9-8934-F86133129086}" type="pres">
      <dgm:prSet presAssocID="{3E545A92-7377-472A-9654-6E1AF3FE9481}" presName="hierChild6" presStyleCnt="0"/>
      <dgm:spPr/>
    </dgm:pt>
    <dgm:pt modelId="{1FFC02BC-07AD-4B95-B76C-1C874E3D2E37}" type="pres">
      <dgm:prSet presAssocID="{3E545A92-7377-472A-9654-6E1AF3FE9481}" presName="hierChild7" presStyleCnt="0"/>
      <dgm:spPr/>
    </dgm:pt>
    <dgm:pt modelId="{F1A5F860-6E26-4D39-B7EA-66CBF325D2A3}" type="pres">
      <dgm:prSet presAssocID="{CD654777-1C9A-4284-9FCE-E287D80D7B34}" presName="Name111" presStyleLbl="parChTrans1D2" presStyleIdx="4" presStyleCnt="5"/>
      <dgm:spPr/>
      <dgm:t>
        <a:bodyPr/>
        <a:lstStyle/>
        <a:p>
          <a:endParaRPr lang="el-GR"/>
        </a:p>
      </dgm:t>
    </dgm:pt>
    <dgm:pt modelId="{520CA178-1F22-4C44-92D3-88E011FDF180}" type="pres">
      <dgm:prSet presAssocID="{8982EA49-FD9B-4FF2-8A7B-511081A57D59}" presName="hierRoot3" presStyleCnt="0">
        <dgm:presLayoutVars>
          <dgm:hierBranch val="init"/>
        </dgm:presLayoutVars>
      </dgm:prSet>
      <dgm:spPr/>
    </dgm:pt>
    <dgm:pt modelId="{4BE14B27-707C-436B-AFD5-F564DEF48D7D}" type="pres">
      <dgm:prSet presAssocID="{8982EA49-FD9B-4FF2-8A7B-511081A57D59}" presName="rootComposite3" presStyleCnt="0"/>
      <dgm:spPr/>
    </dgm:pt>
    <dgm:pt modelId="{DBA51AE9-B0BD-47D6-8806-B69E36A2408D}" type="pres">
      <dgm:prSet presAssocID="{8982EA49-FD9B-4FF2-8A7B-511081A57D59}" presName="rootText3" presStyleLbl="asst1" presStyleIdx="1" presStyleCnt="2">
        <dgm:presLayoutVars>
          <dgm:chPref val="3"/>
        </dgm:presLayoutVars>
      </dgm:prSet>
      <dgm:spPr/>
      <dgm:t>
        <a:bodyPr/>
        <a:lstStyle/>
        <a:p>
          <a:endParaRPr lang="el-GR"/>
        </a:p>
      </dgm:t>
    </dgm:pt>
    <dgm:pt modelId="{570B387E-D696-4AF9-8608-D57C2B12B058}" type="pres">
      <dgm:prSet presAssocID="{8982EA49-FD9B-4FF2-8A7B-511081A57D59}" presName="rootConnector3" presStyleLbl="asst1" presStyleIdx="1" presStyleCnt="2"/>
      <dgm:spPr/>
      <dgm:t>
        <a:bodyPr/>
        <a:lstStyle/>
        <a:p>
          <a:endParaRPr lang="el-GR"/>
        </a:p>
      </dgm:t>
    </dgm:pt>
    <dgm:pt modelId="{3A7EE9AA-C446-4BD5-B97D-650D12D6787D}" type="pres">
      <dgm:prSet presAssocID="{8982EA49-FD9B-4FF2-8A7B-511081A57D59}" presName="hierChild6" presStyleCnt="0"/>
      <dgm:spPr/>
    </dgm:pt>
    <dgm:pt modelId="{320A2B5A-0639-4925-AA5A-E78C6690613E}" type="pres">
      <dgm:prSet presAssocID="{8982EA49-FD9B-4FF2-8A7B-511081A57D59}" presName="hierChild7" presStyleCnt="0"/>
      <dgm:spPr/>
    </dgm:pt>
  </dgm:ptLst>
  <dgm:cxnLst>
    <dgm:cxn modelId="{CED34BF4-9165-467F-815D-DCCACF706250}" type="presOf" srcId="{A555F3CC-2767-4A72-81F3-896785BFD652}" destId="{EE0878B9-1877-4C8A-AC86-264ABFADA17E}" srcOrd="1" destOrd="0" presId="urn:microsoft.com/office/officeart/2005/8/layout/orgChart1"/>
    <dgm:cxn modelId="{19FFA7C2-B360-4295-895D-37A9D07435EA}" srcId="{A9369A53-C6D9-4259-9370-8C28AA451842}" destId="{3E545A92-7377-472A-9654-6E1AF3FE9481}" srcOrd="0" destOrd="0" parTransId="{1B5FF6E5-24C7-4612-B5BC-1700D82252AF}" sibTransId="{60BB9E71-B925-4117-BB29-BD98FAF34F89}"/>
    <dgm:cxn modelId="{61D9BA04-6FCE-4C93-B8DD-972C3186798D}" type="presOf" srcId="{8982EA49-FD9B-4FF2-8A7B-511081A57D59}" destId="{570B387E-D696-4AF9-8608-D57C2B12B058}" srcOrd="1" destOrd="0" presId="urn:microsoft.com/office/officeart/2005/8/layout/orgChart1"/>
    <dgm:cxn modelId="{3EB5E360-CE11-4FC5-BB44-EB90486473E4}" type="presOf" srcId="{8982EA49-FD9B-4FF2-8A7B-511081A57D59}" destId="{DBA51AE9-B0BD-47D6-8806-B69E36A2408D}" srcOrd="0" destOrd="0" presId="urn:microsoft.com/office/officeart/2005/8/layout/orgChart1"/>
    <dgm:cxn modelId="{A2BCEC45-3DAE-4DE5-B885-D43F1F8025D8}" type="presOf" srcId="{AF023784-02AC-430C-B79E-BB170A8EE5E5}" destId="{59C7D432-E996-4CC5-818F-033B7DE6CF6F}" srcOrd="0" destOrd="0" presId="urn:microsoft.com/office/officeart/2005/8/layout/orgChart1"/>
    <dgm:cxn modelId="{289EA1EE-4C16-4492-8781-5EB9BB71D702}" type="presOf" srcId="{19A9C7B9-F247-4AA5-BA86-BC284989D649}" destId="{8CB03F35-47AA-440E-B839-ED9A15DBF0F0}" srcOrd="0" destOrd="0" presId="urn:microsoft.com/office/officeart/2005/8/layout/orgChart1"/>
    <dgm:cxn modelId="{5414BC47-60AA-4423-BDCB-98B3EEF66A29}" srcId="{A9369A53-C6D9-4259-9370-8C28AA451842}" destId="{19A9C7B9-F247-4AA5-BA86-BC284989D649}" srcOrd="4" destOrd="0" parTransId="{A76C9CF6-25F4-4FFA-9FF7-0E7F9B03B3EC}" sibTransId="{B392CFA5-B693-42D8-AF20-1FA5E4CBC279}"/>
    <dgm:cxn modelId="{79BAAF74-A447-4012-978A-70894B6F045F}" type="presOf" srcId="{A9369A53-C6D9-4259-9370-8C28AA451842}" destId="{9CFC05EF-891C-45AA-8780-DF70E5F77901}" srcOrd="1" destOrd="0" presId="urn:microsoft.com/office/officeart/2005/8/layout/orgChart1"/>
    <dgm:cxn modelId="{17F521E6-292A-4B65-89BA-F51898793BAD}" srcId="{A9369A53-C6D9-4259-9370-8C28AA451842}" destId="{A555F3CC-2767-4A72-81F3-896785BFD652}" srcOrd="2" destOrd="0" parTransId="{0CAF40F1-51EF-403A-A898-C28AA30F1126}" sibTransId="{3E876D0D-1E67-4AFD-900E-C15AD84AB5E6}"/>
    <dgm:cxn modelId="{8A5D9409-1EC4-488F-8E45-22896CAF3838}" type="presOf" srcId="{3E545A92-7377-472A-9654-6E1AF3FE9481}" destId="{3E007709-3940-4ECA-B239-185A2EC0047A}" srcOrd="0" destOrd="0" presId="urn:microsoft.com/office/officeart/2005/8/layout/orgChart1"/>
    <dgm:cxn modelId="{BBBE6CA2-B624-403C-9A4F-3D65D6E69342}" type="presOf" srcId="{A555F3CC-2767-4A72-81F3-896785BFD652}" destId="{257E9B94-1C24-4CA0-B4CF-C0D684211571}" srcOrd="0" destOrd="0" presId="urn:microsoft.com/office/officeart/2005/8/layout/orgChart1"/>
    <dgm:cxn modelId="{AF0A39B7-15C7-46B4-94B4-3DE422C9CB96}" type="presOf" srcId="{A9369A53-C6D9-4259-9370-8C28AA451842}" destId="{AED2FE19-3532-44D5-A1F6-12377CD4EF13}" srcOrd="0" destOrd="0" presId="urn:microsoft.com/office/officeart/2005/8/layout/orgChart1"/>
    <dgm:cxn modelId="{CB60EEFB-D0FC-45C1-A7C1-5A2DA9785562}" type="presOf" srcId="{19A9C7B9-F247-4AA5-BA86-BC284989D649}" destId="{1C4A6811-3F97-46C4-8223-F0D860BE6991}" srcOrd="1" destOrd="0" presId="urn:microsoft.com/office/officeart/2005/8/layout/orgChart1"/>
    <dgm:cxn modelId="{E67D58DE-7BEC-4FEA-9E33-B33FD9E3A5F1}" type="presOf" srcId="{E6B258B0-7EAF-415C-97FF-466F9BAC0354}" destId="{4A776F63-D483-4F9C-8225-094CF5A7B596}" srcOrd="0" destOrd="0" presId="urn:microsoft.com/office/officeart/2005/8/layout/orgChart1"/>
    <dgm:cxn modelId="{E3EEEF19-C1CC-4D2E-B53C-9851D80F1939}" type="presOf" srcId="{3E545A92-7377-472A-9654-6E1AF3FE9481}" destId="{B6EE55B6-74E8-4162-850B-18E2A87D0F5D}" srcOrd="1" destOrd="0" presId="urn:microsoft.com/office/officeart/2005/8/layout/orgChart1"/>
    <dgm:cxn modelId="{5D894D0F-8AD9-49A0-839E-D3C50E8FDB2B}" srcId="{A9369A53-C6D9-4259-9370-8C28AA451842}" destId="{AF023784-02AC-430C-B79E-BB170A8EE5E5}" srcOrd="3" destOrd="0" parTransId="{0BB2808E-785C-4D43-97CF-2CDFE5217F56}" sibTransId="{C4BC13AC-2339-450D-B766-901831DF87EA}"/>
    <dgm:cxn modelId="{B2852FE6-5817-4771-8E36-A6ED3FD10EC9}" type="presOf" srcId="{1B5FF6E5-24C7-4612-B5BC-1700D82252AF}" destId="{3100A9D0-EBC2-4A1A-86A2-4D99B87C08CD}" srcOrd="0" destOrd="0" presId="urn:microsoft.com/office/officeart/2005/8/layout/orgChart1"/>
    <dgm:cxn modelId="{B79CC255-A132-44E0-9B04-22E7BBB9F329}" type="presOf" srcId="{A76C9CF6-25F4-4FFA-9FF7-0E7F9B03B3EC}" destId="{7A91948F-881E-4542-A104-B3859B72B956}" srcOrd="0" destOrd="0" presId="urn:microsoft.com/office/officeart/2005/8/layout/orgChart1"/>
    <dgm:cxn modelId="{27D9DEA7-2990-4169-969E-8C34C1962A1F}" srcId="{E6B258B0-7EAF-415C-97FF-466F9BAC0354}" destId="{A9369A53-C6D9-4259-9370-8C28AA451842}" srcOrd="0" destOrd="0" parTransId="{85487761-CA30-4B6C-BD15-5DC692939F42}" sibTransId="{A2DBD3EF-7217-44B7-86B0-37E0AC24559B}"/>
    <dgm:cxn modelId="{37837FFA-F2C7-496A-AAE0-7D54A0BDA409}" type="presOf" srcId="{0BB2808E-785C-4D43-97CF-2CDFE5217F56}" destId="{19FFA48C-7D1D-4DE5-A918-0BEE322954CA}" srcOrd="0" destOrd="0" presId="urn:microsoft.com/office/officeart/2005/8/layout/orgChart1"/>
    <dgm:cxn modelId="{339F19AB-1D1E-47AE-879E-9AEA4CD70BFB}" type="presOf" srcId="{CD654777-1C9A-4284-9FCE-E287D80D7B34}" destId="{F1A5F860-6E26-4D39-B7EA-66CBF325D2A3}" srcOrd="0" destOrd="0" presId="urn:microsoft.com/office/officeart/2005/8/layout/orgChart1"/>
    <dgm:cxn modelId="{1040A483-B0A7-498A-9193-457E75103D75}" type="presOf" srcId="{AF023784-02AC-430C-B79E-BB170A8EE5E5}" destId="{5E36F910-A860-4B8A-8E91-DB6E7B80B784}" srcOrd="1" destOrd="0" presId="urn:microsoft.com/office/officeart/2005/8/layout/orgChart1"/>
    <dgm:cxn modelId="{F7CFF73C-5536-4514-89ED-7527C9CD4B3F}" srcId="{A9369A53-C6D9-4259-9370-8C28AA451842}" destId="{8982EA49-FD9B-4FF2-8A7B-511081A57D59}" srcOrd="1" destOrd="0" parTransId="{CD654777-1C9A-4284-9FCE-E287D80D7B34}" sibTransId="{5508DCB8-F1BB-4B42-9FB4-DD69DEC53E95}"/>
    <dgm:cxn modelId="{501B9FE1-533F-4CEC-B698-656F1B6B991B}" type="presOf" srcId="{0CAF40F1-51EF-403A-A898-C28AA30F1126}" destId="{D43494BB-4270-407F-B126-AC2A1109BF9F}" srcOrd="0" destOrd="0" presId="urn:microsoft.com/office/officeart/2005/8/layout/orgChart1"/>
    <dgm:cxn modelId="{3DC3C9DF-9ED7-4B48-B20D-14BDCACCE86B}" type="presParOf" srcId="{4A776F63-D483-4F9C-8225-094CF5A7B596}" destId="{19AD903B-E73A-41B9-9640-04D0AB887088}" srcOrd="0" destOrd="0" presId="urn:microsoft.com/office/officeart/2005/8/layout/orgChart1"/>
    <dgm:cxn modelId="{FCEE3BAA-DB09-48DC-B064-B55A9B244BB0}" type="presParOf" srcId="{19AD903B-E73A-41B9-9640-04D0AB887088}" destId="{B5E1E488-39AF-49A5-89E3-B698DD62CA55}" srcOrd="0" destOrd="0" presId="urn:microsoft.com/office/officeart/2005/8/layout/orgChart1"/>
    <dgm:cxn modelId="{A57CCA32-BD0B-4F11-8036-42E567D2B01A}" type="presParOf" srcId="{B5E1E488-39AF-49A5-89E3-B698DD62CA55}" destId="{AED2FE19-3532-44D5-A1F6-12377CD4EF13}" srcOrd="0" destOrd="0" presId="urn:microsoft.com/office/officeart/2005/8/layout/orgChart1"/>
    <dgm:cxn modelId="{79652AE6-1AD6-46BC-AB9C-EEBFE94EE4E8}" type="presParOf" srcId="{B5E1E488-39AF-49A5-89E3-B698DD62CA55}" destId="{9CFC05EF-891C-45AA-8780-DF70E5F77901}" srcOrd="1" destOrd="0" presId="urn:microsoft.com/office/officeart/2005/8/layout/orgChart1"/>
    <dgm:cxn modelId="{25EDC1ED-90CE-4119-894D-1C73C2604DD4}" type="presParOf" srcId="{19AD903B-E73A-41B9-9640-04D0AB887088}" destId="{6A264356-42C9-4D17-AC44-655FAA7F63D7}" srcOrd="1" destOrd="0" presId="urn:microsoft.com/office/officeart/2005/8/layout/orgChart1"/>
    <dgm:cxn modelId="{8EB6F851-D177-4941-97EE-64F352ED844E}" type="presParOf" srcId="{6A264356-42C9-4D17-AC44-655FAA7F63D7}" destId="{D43494BB-4270-407F-B126-AC2A1109BF9F}" srcOrd="0" destOrd="0" presId="urn:microsoft.com/office/officeart/2005/8/layout/orgChart1"/>
    <dgm:cxn modelId="{6B93100A-CDC5-42A0-9A7C-A473685080B8}" type="presParOf" srcId="{6A264356-42C9-4D17-AC44-655FAA7F63D7}" destId="{ADAA58A8-CFBF-4D1C-852F-3BB990653C34}" srcOrd="1" destOrd="0" presId="urn:microsoft.com/office/officeart/2005/8/layout/orgChart1"/>
    <dgm:cxn modelId="{0C19E168-7532-4072-A12A-EA5769EE4AE2}" type="presParOf" srcId="{ADAA58A8-CFBF-4D1C-852F-3BB990653C34}" destId="{FE61A705-1DA8-4A01-A515-5D719E42E8E0}" srcOrd="0" destOrd="0" presId="urn:microsoft.com/office/officeart/2005/8/layout/orgChart1"/>
    <dgm:cxn modelId="{F4FE2D2A-3D40-4C82-BC2A-3D8F05D411BF}" type="presParOf" srcId="{FE61A705-1DA8-4A01-A515-5D719E42E8E0}" destId="{257E9B94-1C24-4CA0-B4CF-C0D684211571}" srcOrd="0" destOrd="0" presId="urn:microsoft.com/office/officeart/2005/8/layout/orgChart1"/>
    <dgm:cxn modelId="{6E46BD97-B2FD-476B-B51B-52609EAE0A53}" type="presParOf" srcId="{FE61A705-1DA8-4A01-A515-5D719E42E8E0}" destId="{EE0878B9-1877-4C8A-AC86-264ABFADA17E}" srcOrd="1" destOrd="0" presId="urn:microsoft.com/office/officeart/2005/8/layout/orgChart1"/>
    <dgm:cxn modelId="{AF744116-3625-4A05-A65D-50A8029B551D}" type="presParOf" srcId="{ADAA58A8-CFBF-4D1C-852F-3BB990653C34}" destId="{4657A3E6-90BC-400F-9CF1-8EC7F23FE5FD}" srcOrd="1" destOrd="0" presId="urn:microsoft.com/office/officeart/2005/8/layout/orgChart1"/>
    <dgm:cxn modelId="{B9A9B2B0-7886-4DED-9C19-12CDAA612CDC}" type="presParOf" srcId="{ADAA58A8-CFBF-4D1C-852F-3BB990653C34}" destId="{05E125AA-DE51-4D16-A11B-893469AA42BC}" srcOrd="2" destOrd="0" presId="urn:microsoft.com/office/officeart/2005/8/layout/orgChart1"/>
    <dgm:cxn modelId="{2A9D58BF-A57A-4518-85D1-102B27874620}" type="presParOf" srcId="{6A264356-42C9-4D17-AC44-655FAA7F63D7}" destId="{19FFA48C-7D1D-4DE5-A918-0BEE322954CA}" srcOrd="2" destOrd="0" presId="urn:microsoft.com/office/officeart/2005/8/layout/orgChart1"/>
    <dgm:cxn modelId="{D1E803D6-98E7-44F3-BA0F-557F5D0F001D}" type="presParOf" srcId="{6A264356-42C9-4D17-AC44-655FAA7F63D7}" destId="{19F9B986-7281-4FAE-B403-267933560745}" srcOrd="3" destOrd="0" presId="urn:microsoft.com/office/officeart/2005/8/layout/orgChart1"/>
    <dgm:cxn modelId="{7C5BE04B-D0BC-4B30-B034-8C28392077A7}" type="presParOf" srcId="{19F9B986-7281-4FAE-B403-267933560745}" destId="{204C3588-87F7-4CCC-8F6C-FEF4D40C7101}" srcOrd="0" destOrd="0" presId="urn:microsoft.com/office/officeart/2005/8/layout/orgChart1"/>
    <dgm:cxn modelId="{B3E69BFF-41F4-4F46-8E9C-899A7CFA96A5}" type="presParOf" srcId="{204C3588-87F7-4CCC-8F6C-FEF4D40C7101}" destId="{59C7D432-E996-4CC5-818F-033B7DE6CF6F}" srcOrd="0" destOrd="0" presId="urn:microsoft.com/office/officeart/2005/8/layout/orgChart1"/>
    <dgm:cxn modelId="{F8FBD568-A430-4D46-81D6-6CECFE6E1D45}" type="presParOf" srcId="{204C3588-87F7-4CCC-8F6C-FEF4D40C7101}" destId="{5E36F910-A860-4B8A-8E91-DB6E7B80B784}" srcOrd="1" destOrd="0" presId="urn:microsoft.com/office/officeart/2005/8/layout/orgChart1"/>
    <dgm:cxn modelId="{211AC55A-40BD-45CE-90E7-2C466115480A}" type="presParOf" srcId="{19F9B986-7281-4FAE-B403-267933560745}" destId="{0CE8A57E-E7D3-44F7-AEB3-E6017EAF33CD}" srcOrd="1" destOrd="0" presId="urn:microsoft.com/office/officeart/2005/8/layout/orgChart1"/>
    <dgm:cxn modelId="{A96B8DE7-BEEC-47A5-8457-990F1DCD0035}" type="presParOf" srcId="{19F9B986-7281-4FAE-B403-267933560745}" destId="{313B5003-B4AF-45FE-B5A6-933F6A44FD43}" srcOrd="2" destOrd="0" presId="urn:microsoft.com/office/officeart/2005/8/layout/orgChart1"/>
    <dgm:cxn modelId="{9CD2BAB2-16A3-433A-8E42-4364557AAF89}" type="presParOf" srcId="{6A264356-42C9-4D17-AC44-655FAA7F63D7}" destId="{7A91948F-881E-4542-A104-B3859B72B956}" srcOrd="4" destOrd="0" presId="urn:microsoft.com/office/officeart/2005/8/layout/orgChart1"/>
    <dgm:cxn modelId="{107FCD53-0A4D-48D3-A9C3-62681D7A4A24}" type="presParOf" srcId="{6A264356-42C9-4D17-AC44-655FAA7F63D7}" destId="{5CB07749-E320-4386-B3DE-C890A6B61F9A}" srcOrd="5" destOrd="0" presId="urn:microsoft.com/office/officeart/2005/8/layout/orgChart1"/>
    <dgm:cxn modelId="{21855A83-B6E0-4779-8584-2FDC92219F9B}" type="presParOf" srcId="{5CB07749-E320-4386-B3DE-C890A6B61F9A}" destId="{18CFF5C2-1741-459D-A0EF-C1A5D1D3B5F9}" srcOrd="0" destOrd="0" presId="urn:microsoft.com/office/officeart/2005/8/layout/orgChart1"/>
    <dgm:cxn modelId="{7A24C361-026C-4CBA-8456-B1E47AF513D7}" type="presParOf" srcId="{18CFF5C2-1741-459D-A0EF-C1A5D1D3B5F9}" destId="{8CB03F35-47AA-440E-B839-ED9A15DBF0F0}" srcOrd="0" destOrd="0" presId="urn:microsoft.com/office/officeart/2005/8/layout/orgChart1"/>
    <dgm:cxn modelId="{F28EA6D2-BF35-4E90-ADF3-E1F33F4030A6}" type="presParOf" srcId="{18CFF5C2-1741-459D-A0EF-C1A5D1D3B5F9}" destId="{1C4A6811-3F97-46C4-8223-F0D860BE6991}" srcOrd="1" destOrd="0" presId="urn:microsoft.com/office/officeart/2005/8/layout/orgChart1"/>
    <dgm:cxn modelId="{031CCF01-2963-4FFF-B102-F7349E447BD2}" type="presParOf" srcId="{5CB07749-E320-4386-B3DE-C890A6B61F9A}" destId="{991A023E-7BF0-4E55-9BF5-6F7409B3A087}" srcOrd="1" destOrd="0" presId="urn:microsoft.com/office/officeart/2005/8/layout/orgChart1"/>
    <dgm:cxn modelId="{EFFC8FC7-B10B-455E-B7FB-C3027645E566}" type="presParOf" srcId="{5CB07749-E320-4386-B3DE-C890A6B61F9A}" destId="{B670A4A9-0F7E-403C-AE79-B9A1EC40B100}" srcOrd="2" destOrd="0" presId="urn:microsoft.com/office/officeart/2005/8/layout/orgChart1"/>
    <dgm:cxn modelId="{E9E614C9-B3B5-41F4-AADD-1402724B261A}" type="presParOf" srcId="{19AD903B-E73A-41B9-9640-04D0AB887088}" destId="{29490727-759A-498A-AA77-19C53A136FF0}" srcOrd="2" destOrd="0" presId="urn:microsoft.com/office/officeart/2005/8/layout/orgChart1"/>
    <dgm:cxn modelId="{7C729266-5BA6-449B-9051-3F1DFBEFE5BB}" type="presParOf" srcId="{29490727-759A-498A-AA77-19C53A136FF0}" destId="{3100A9D0-EBC2-4A1A-86A2-4D99B87C08CD}" srcOrd="0" destOrd="0" presId="urn:microsoft.com/office/officeart/2005/8/layout/orgChart1"/>
    <dgm:cxn modelId="{345B102E-C444-4C60-9D4F-7A2AF805326E}" type="presParOf" srcId="{29490727-759A-498A-AA77-19C53A136FF0}" destId="{C28F3FAE-ED1C-467B-A305-B0533B8D54D8}" srcOrd="1" destOrd="0" presId="urn:microsoft.com/office/officeart/2005/8/layout/orgChart1"/>
    <dgm:cxn modelId="{239A6EA0-46C8-40F3-85AA-E25B58E1D82C}" type="presParOf" srcId="{C28F3FAE-ED1C-467B-A305-B0533B8D54D8}" destId="{664870B2-6D43-4CCB-B771-208444085D1D}" srcOrd="0" destOrd="0" presId="urn:microsoft.com/office/officeart/2005/8/layout/orgChart1"/>
    <dgm:cxn modelId="{16A38496-CE97-4F6D-A1F1-881134819783}" type="presParOf" srcId="{664870B2-6D43-4CCB-B771-208444085D1D}" destId="{3E007709-3940-4ECA-B239-185A2EC0047A}" srcOrd="0" destOrd="0" presId="urn:microsoft.com/office/officeart/2005/8/layout/orgChart1"/>
    <dgm:cxn modelId="{74DA695D-E4D7-41B8-82C2-32237F9A7A7F}" type="presParOf" srcId="{664870B2-6D43-4CCB-B771-208444085D1D}" destId="{B6EE55B6-74E8-4162-850B-18E2A87D0F5D}" srcOrd="1" destOrd="0" presId="urn:microsoft.com/office/officeart/2005/8/layout/orgChart1"/>
    <dgm:cxn modelId="{0F9EC963-31E3-42AD-88E7-AC766E0B733A}" type="presParOf" srcId="{C28F3FAE-ED1C-467B-A305-B0533B8D54D8}" destId="{D8ED440F-B7DC-47B9-8934-F86133129086}" srcOrd="1" destOrd="0" presId="urn:microsoft.com/office/officeart/2005/8/layout/orgChart1"/>
    <dgm:cxn modelId="{DD2DCCFB-9719-4581-9520-C97C488E84C1}" type="presParOf" srcId="{C28F3FAE-ED1C-467B-A305-B0533B8D54D8}" destId="{1FFC02BC-07AD-4B95-B76C-1C874E3D2E37}" srcOrd="2" destOrd="0" presId="urn:microsoft.com/office/officeart/2005/8/layout/orgChart1"/>
    <dgm:cxn modelId="{6CCA6CAC-77BA-4981-ADCF-51E9F99E1978}" type="presParOf" srcId="{29490727-759A-498A-AA77-19C53A136FF0}" destId="{F1A5F860-6E26-4D39-B7EA-66CBF325D2A3}" srcOrd="2" destOrd="0" presId="urn:microsoft.com/office/officeart/2005/8/layout/orgChart1"/>
    <dgm:cxn modelId="{2C99B821-54C2-4595-856D-BDD761C8B82D}" type="presParOf" srcId="{29490727-759A-498A-AA77-19C53A136FF0}" destId="{520CA178-1F22-4C44-92D3-88E011FDF180}" srcOrd="3" destOrd="0" presId="urn:microsoft.com/office/officeart/2005/8/layout/orgChart1"/>
    <dgm:cxn modelId="{5C58BDD7-A4AD-4EC4-8387-6280DFF03807}" type="presParOf" srcId="{520CA178-1F22-4C44-92D3-88E011FDF180}" destId="{4BE14B27-707C-436B-AFD5-F564DEF48D7D}" srcOrd="0" destOrd="0" presId="urn:microsoft.com/office/officeart/2005/8/layout/orgChart1"/>
    <dgm:cxn modelId="{D0C9B1F8-AA5C-4F49-9AC8-082587A1C4EB}" type="presParOf" srcId="{4BE14B27-707C-436B-AFD5-F564DEF48D7D}" destId="{DBA51AE9-B0BD-47D6-8806-B69E36A2408D}" srcOrd="0" destOrd="0" presId="urn:microsoft.com/office/officeart/2005/8/layout/orgChart1"/>
    <dgm:cxn modelId="{9AD96F3E-7572-4608-9763-DDF5D1287C82}" type="presParOf" srcId="{4BE14B27-707C-436B-AFD5-F564DEF48D7D}" destId="{570B387E-D696-4AF9-8608-D57C2B12B058}" srcOrd="1" destOrd="0" presId="urn:microsoft.com/office/officeart/2005/8/layout/orgChart1"/>
    <dgm:cxn modelId="{AFC9A77E-C74D-42C9-89D0-ECCC6F400473}" type="presParOf" srcId="{520CA178-1F22-4C44-92D3-88E011FDF180}" destId="{3A7EE9AA-C446-4BD5-B97D-650D12D6787D}" srcOrd="1" destOrd="0" presId="urn:microsoft.com/office/officeart/2005/8/layout/orgChart1"/>
    <dgm:cxn modelId="{A12CEFF6-4D64-46AF-8FE5-BEB526295A78}" type="presParOf" srcId="{520CA178-1F22-4C44-92D3-88E011FDF180}" destId="{320A2B5A-0639-4925-AA5A-E78C6690613E}"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A5F860-6E26-4D39-B7EA-66CBF325D2A3}">
      <dsp:nvSpPr>
        <dsp:cNvPr id="0" name=""/>
        <dsp:cNvSpPr/>
      </dsp:nvSpPr>
      <dsp:spPr>
        <a:xfrm>
          <a:off x="2743200" y="862362"/>
          <a:ext cx="168419" cy="737837"/>
        </a:xfrm>
        <a:custGeom>
          <a:avLst/>
          <a:gdLst/>
          <a:ahLst/>
          <a:cxnLst/>
          <a:rect l="0" t="0" r="0" b="0"/>
          <a:pathLst>
            <a:path>
              <a:moveTo>
                <a:pt x="0" y="0"/>
              </a:moveTo>
              <a:lnTo>
                <a:pt x="0" y="737837"/>
              </a:lnTo>
              <a:lnTo>
                <a:pt x="168419" y="73783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00A9D0-EBC2-4A1A-86A2-4D99B87C08CD}">
      <dsp:nvSpPr>
        <dsp:cNvPr id="0" name=""/>
        <dsp:cNvSpPr/>
      </dsp:nvSpPr>
      <dsp:spPr>
        <a:xfrm>
          <a:off x="2574780" y="862362"/>
          <a:ext cx="168419" cy="737837"/>
        </a:xfrm>
        <a:custGeom>
          <a:avLst/>
          <a:gdLst/>
          <a:ahLst/>
          <a:cxnLst/>
          <a:rect l="0" t="0" r="0" b="0"/>
          <a:pathLst>
            <a:path>
              <a:moveTo>
                <a:pt x="168419" y="0"/>
              </a:moveTo>
              <a:lnTo>
                <a:pt x="168419" y="737837"/>
              </a:lnTo>
              <a:lnTo>
                <a:pt x="0" y="73783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91948F-881E-4542-A104-B3859B72B956}">
      <dsp:nvSpPr>
        <dsp:cNvPr id="0" name=""/>
        <dsp:cNvSpPr/>
      </dsp:nvSpPr>
      <dsp:spPr>
        <a:xfrm>
          <a:off x="2743200" y="862362"/>
          <a:ext cx="1940834" cy="1475675"/>
        </a:xfrm>
        <a:custGeom>
          <a:avLst/>
          <a:gdLst/>
          <a:ahLst/>
          <a:cxnLst/>
          <a:rect l="0" t="0" r="0" b="0"/>
          <a:pathLst>
            <a:path>
              <a:moveTo>
                <a:pt x="0" y="0"/>
              </a:moveTo>
              <a:lnTo>
                <a:pt x="0" y="1307256"/>
              </a:lnTo>
              <a:lnTo>
                <a:pt x="1940834" y="1307256"/>
              </a:lnTo>
              <a:lnTo>
                <a:pt x="1940834" y="1475675"/>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FFA48C-7D1D-4DE5-A918-0BEE322954CA}">
      <dsp:nvSpPr>
        <dsp:cNvPr id="0" name=""/>
        <dsp:cNvSpPr/>
      </dsp:nvSpPr>
      <dsp:spPr>
        <a:xfrm>
          <a:off x="2697479" y="862362"/>
          <a:ext cx="91440" cy="1475675"/>
        </a:xfrm>
        <a:custGeom>
          <a:avLst/>
          <a:gdLst/>
          <a:ahLst/>
          <a:cxnLst/>
          <a:rect l="0" t="0" r="0" b="0"/>
          <a:pathLst>
            <a:path>
              <a:moveTo>
                <a:pt x="45720" y="0"/>
              </a:moveTo>
              <a:lnTo>
                <a:pt x="45720" y="1475675"/>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43494BB-4270-407F-B126-AC2A1109BF9F}">
      <dsp:nvSpPr>
        <dsp:cNvPr id="0" name=""/>
        <dsp:cNvSpPr/>
      </dsp:nvSpPr>
      <dsp:spPr>
        <a:xfrm>
          <a:off x="802365" y="862362"/>
          <a:ext cx="1940834" cy="1475675"/>
        </a:xfrm>
        <a:custGeom>
          <a:avLst/>
          <a:gdLst/>
          <a:ahLst/>
          <a:cxnLst/>
          <a:rect l="0" t="0" r="0" b="0"/>
          <a:pathLst>
            <a:path>
              <a:moveTo>
                <a:pt x="1940834" y="0"/>
              </a:moveTo>
              <a:lnTo>
                <a:pt x="1940834" y="1307256"/>
              </a:lnTo>
              <a:lnTo>
                <a:pt x="0" y="1307256"/>
              </a:lnTo>
              <a:lnTo>
                <a:pt x="0" y="1475675"/>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D2FE19-3532-44D5-A1F6-12377CD4EF13}">
      <dsp:nvSpPr>
        <dsp:cNvPr id="0" name=""/>
        <dsp:cNvSpPr/>
      </dsp:nvSpPr>
      <dsp:spPr>
        <a:xfrm>
          <a:off x="1941202" y="60364"/>
          <a:ext cx="1603995" cy="801997"/>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Η οικογένειά μου</a:t>
          </a:r>
        </a:p>
      </dsp:txBody>
      <dsp:txXfrm>
        <a:off x="1941202" y="60364"/>
        <a:ext cx="1603995" cy="801997"/>
      </dsp:txXfrm>
    </dsp:sp>
    <dsp:sp modelId="{257E9B94-1C24-4CA0-B4CF-C0D684211571}">
      <dsp:nvSpPr>
        <dsp:cNvPr id="0" name=""/>
        <dsp:cNvSpPr/>
      </dsp:nvSpPr>
      <dsp:spPr>
        <a:xfrm>
          <a:off x="368" y="2338037"/>
          <a:ext cx="1603995" cy="801997"/>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Αλέξανδρος</a:t>
          </a:r>
        </a:p>
      </dsp:txBody>
      <dsp:txXfrm>
        <a:off x="368" y="2338037"/>
        <a:ext cx="1603995" cy="801997"/>
      </dsp:txXfrm>
    </dsp:sp>
    <dsp:sp modelId="{59C7D432-E996-4CC5-818F-033B7DE6CF6F}">
      <dsp:nvSpPr>
        <dsp:cNvPr id="0" name=""/>
        <dsp:cNvSpPr/>
      </dsp:nvSpPr>
      <dsp:spPr>
        <a:xfrm>
          <a:off x="1941202" y="2338037"/>
          <a:ext cx="1603995" cy="801997"/>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Μαρία</a:t>
          </a:r>
        </a:p>
      </dsp:txBody>
      <dsp:txXfrm>
        <a:off x="1941202" y="2338037"/>
        <a:ext cx="1603995" cy="801997"/>
      </dsp:txXfrm>
    </dsp:sp>
    <dsp:sp modelId="{8CB03F35-47AA-440E-B839-ED9A15DBF0F0}">
      <dsp:nvSpPr>
        <dsp:cNvPr id="0" name=""/>
        <dsp:cNvSpPr/>
      </dsp:nvSpPr>
      <dsp:spPr>
        <a:xfrm>
          <a:off x="3882036" y="2338037"/>
          <a:ext cx="1603995" cy="801997"/>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Ιωάννης</a:t>
          </a:r>
        </a:p>
      </dsp:txBody>
      <dsp:txXfrm>
        <a:off x="3882036" y="2338037"/>
        <a:ext cx="1603995" cy="801997"/>
      </dsp:txXfrm>
    </dsp:sp>
    <dsp:sp modelId="{3E007709-3940-4ECA-B239-185A2EC0047A}">
      <dsp:nvSpPr>
        <dsp:cNvPr id="0" name=""/>
        <dsp:cNvSpPr/>
      </dsp:nvSpPr>
      <dsp:spPr>
        <a:xfrm>
          <a:off x="970785" y="1199201"/>
          <a:ext cx="1603995" cy="801997"/>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Αβραάμ</a:t>
          </a:r>
        </a:p>
      </dsp:txBody>
      <dsp:txXfrm>
        <a:off x="970785" y="1199201"/>
        <a:ext cx="1603995" cy="801997"/>
      </dsp:txXfrm>
    </dsp:sp>
    <dsp:sp modelId="{DBA51AE9-B0BD-47D6-8806-B69E36A2408D}">
      <dsp:nvSpPr>
        <dsp:cNvPr id="0" name=""/>
        <dsp:cNvSpPr/>
      </dsp:nvSpPr>
      <dsp:spPr>
        <a:xfrm>
          <a:off x="2911619" y="1199201"/>
          <a:ext cx="1603995" cy="801997"/>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Σοφία</a:t>
          </a:r>
        </a:p>
      </dsp:txBody>
      <dsp:txXfrm>
        <a:off x="2911619" y="1199201"/>
        <a:ext cx="1603995" cy="80199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A5F860-6E26-4D39-B7EA-66CBF325D2A3}">
      <dsp:nvSpPr>
        <dsp:cNvPr id="0" name=""/>
        <dsp:cNvSpPr/>
      </dsp:nvSpPr>
      <dsp:spPr>
        <a:xfrm>
          <a:off x="2743200" y="862362"/>
          <a:ext cx="168419" cy="737837"/>
        </a:xfrm>
        <a:custGeom>
          <a:avLst/>
          <a:gdLst/>
          <a:ahLst/>
          <a:cxnLst/>
          <a:rect l="0" t="0" r="0" b="0"/>
          <a:pathLst>
            <a:path>
              <a:moveTo>
                <a:pt x="0" y="0"/>
              </a:moveTo>
              <a:lnTo>
                <a:pt x="0" y="737837"/>
              </a:lnTo>
              <a:lnTo>
                <a:pt x="168419" y="73783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00A9D0-EBC2-4A1A-86A2-4D99B87C08CD}">
      <dsp:nvSpPr>
        <dsp:cNvPr id="0" name=""/>
        <dsp:cNvSpPr/>
      </dsp:nvSpPr>
      <dsp:spPr>
        <a:xfrm>
          <a:off x="2574780" y="862362"/>
          <a:ext cx="168419" cy="737837"/>
        </a:xfrm>
        <a:custGeom>
          <a:avLst/>
          <a:gdLst/>
          <a:ahLst/>
          <a:cxnLst/>
          <a:rect l="0" t="0" r="0" b="0"/>
          <a:pathLst>
            <a:path>
              <a:moveTo>
                <a:pt x="168419" y="0"/>
              </a:moveTo>
              <a:lnTo>
                <a:pt x="168419" y="737837"/>
              </a:lnTo>
              <a:lnTo>
                <a:pt x="0" y="73783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91948F-881E-4542-A104-B3859B72B956}">
      <dsp:nvSpPr>
        <dsp:cNvPr id="0" name=""/>
        <dsp:cNvSpPr/>
      </dsp:nvSpPr>
      <dsp:spPr>
        <a:xfrm>
          <a:off x="2743200" y="862362"/>
          <a:ext cx="1940834" cy="1475675"/>
        </a:xfrm>
        <a:custGeom>
          <a:avLst/>
          <a:gdLst/>
          <a:ahLst/>
          <a:cxnLst/>
          <a:rect l="0" t="0" r="0" b="0"/>
          <a:pathLst>
            <a:path>
              <a:moveTo>
                <a:pt x="0" y="0"/>
              </a:moveTo>
              <a:lnTo>
                <a:pt x="0" y="1307256"/>
              </a:lnTo>
              <a:lnTo>
                <a:pt x="1940834" y="1307256"/>
              </a:lnTo>
              <a:lnTo>
                <a:pt x="1940834" y="1475675"/>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FFA48C-7D1D-4DE5-A918-0BEE322954CA}">
      <dsp:nvSpPr>
        <dsp:cNvPr id="0" name=""/>
        <dsp:cNvSpPr/>
      </dsp:nvSpPr>
      <dsp:spPr>
        <a:xfrm>
          <a:off x="2697479" y="862362"/>
          <a:ext cx="91440" cy="1475675"/>
        </a:xfrm>
        <a:custGeom>
          <a:avLst/>
          <a:gdLst/>
          <a:ahLst/>
          <a:cxnLst/>
          <a:rect l="0" t="0" r="0" b="0"/>
          <a:pathLst>
            <a:path>
              <a:moveTo>
                <a:pt x="45720" y="0"/>
              </a:moveTo>
              <a:lnTo>
                <a:pt x="45720" y="1475675"/>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43494BB-4270-407F-B126-AC2A1109BF9F}">
      <dsp:nvSpPr>
        <dsp:cNvPr id="0" name=""/>
        <dsp:cNvSpPr/>
      </dsp:nvSpPr>
      <dsp:spPr>
        <a:xfrm>
          <a:off x="802365" y="862362"/>
          <a:ext cx="1940834" cy="1475675"/>
        </a:xfrm>
        <a:custGeom>
          <a:avLst/>
          <a:gdLst/>
          <a:ahLst/>
          <a:cxnLst/>
          <a:rect l="0" t="0" r="0" b="0"/>
          <a:pathLst>
            <a:path>
              <a:moveTo>
                <a:pt x="1940834" y="0"/>
              </a:moveTo>
              <a:lnTo>
                <a:pt x="1940834" y="1307256"/>
              </a:lnTo>
              <a:lnTo>
                <a:pt x="0" y="1307256"/>
              </a:lnTo>
              <a:lnTo>
                <a:pt x="0" y="1475675"/>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D2FE19-3532-44D5-A1F6-12377CD4EF13}">
      <dsp:nvSpPr>
        <dsp:cNvPr id="0" name=""/>
        <dsp:cNvSpPr/>
      </dsp:nvSpPr>
      <dsp:spPr>
        <a:xfrm>
          <a:off x="1941202" y="60364"/>
          <a:ext cx="1603995" cy="801997"/>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Η οικογένειά μου</a:t>
          </a:r>
        </a:p>
      </dsp:txBody>
      <dsp:txXfrm>
        <a:off x="1941202" y="60364"/>
        <a:ext cx="1603995" cy="801997"/>
      </dsp:txXfrm>
    </dsp:sp>
    <dsp:sp modelId="{257E9B94-1C24-4CA0-B4CF-C0D684211571}">
      <dsp:nvSpPr>
        <dsp:cNvPr id="0" name=""/>
        <dsp:cNvSpPr/>
      </dsp:nvSpPr>
      <dsp:spPr>
        <a:xfrm>
          <a:off x="368" y="2338037"/>
          <a:ext cx="1603995" cy="801997"/>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Αλέξανδρος</a:t>
          </a:r>
        </a:p>
      </dsp:txBody>
      <dsp:txXfrm>
        <a:off x="368" y="2338037"/>
        <a:ext cx="1603995" cy="801997"/>
      </dsp:txXfrm>
    </dsp:sp>
    <dsp:sp modelId="{59C7D432-E996-4CC5-818F-033B7DE6CF6F}">
      <dsp:nvSpPr>
        <dsp:cNvPr id="0" name=""/>
        <dsp:cNvSpPr/>
      </dsp:nvSpPr>
      <dsp:spPr>
        <a:xfrm>
          <a:off x="1941202" y="2338037"/>
          <a:ext cx="1603995" cy="801997"/>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Μαρία</a:t>
          </a:r>
        </a:p>
      </dsp:txBody>
      <dsp:txXfrm>
        <a:off x="1941202" y="2338037"/>
        <a:ext cx="1603995" cy="801997"/>
      </dsp:txXfrm>
    </dsp:sp>
    <dsp:sp modelId="{8CB03F35-47AA-440E-B839-ED9A15DBF0F0}">
      <dsp:nvSpPr>
        <dsp:cNvPr id="0" name=""/>
        <dsp:cNvSpPr/>
      </dsp:nvSpPr>
      <dsp:spPr>
        <a:xfrm>
          <a:off x="3882036" y="2338037"/>
          <a:ext cx="1603995" cy="801997"/>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Ιωάννης</a:t>
          </a:r>
        </a:p>
      </dsp:txBody>
      <dsp:txXfrm>
        <a:off x="3882036" y="2338037"/>
        <a:ext cx="1603995" cy="801997"/>
      </dsp:txXfrm>
    </dsp:sp>
    <dsp:sp modelId="{3E007709-3940-4ECA-B239-185A2EC0047A}">
      <dsp:nvSpPr>
        <dsp:cNvPr id="0" name=""/>
        <dsp:cNvSpPr/>
      </dsp:nvSpPr>
      <dsp:spPr>
        <a:xfrm>
          <a:off x="970785" y="1199201"/>
          <a:ext cx="1603995" cy="801997"/>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Αβραάμ</a:t>
          </a:r>
        </a:p>
      </dsp:txBody>
      <dsp:txXfrm>
        <a:off x="970785" y="1199201"/>
        <a:ext cx="1603995" cy="801997"/>
      </dsp:txXfrm>
    </dsp:sp>
    <dsp:sp modelId="{DBA51AE9-B0BD-47D6-8806-B69E36A2408D}">
      <dsp:nvSpPr>
        <dsp:cNvPr id="0" name=""/>
        <dsp:cNvSpPr/>
      </dsp:nvSpPr>
      <dsp:spPr>
        <a:xfrm>
          <a:off x="2911619" y="1199201"/>
          <a:ext cx="1603995" cy="801997"/>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r>
            <a:rPr lang="el-GR" sz="2300" kern="1200"/>
            <a:t>Σοφία</a:t>
          </a:r>
        </a:p>
      </dsp:txBody>
      <dsp:txXfrm>
        <a:off x="2911619" y="1199201"/>
        <a:ext cx="1603995" cy="8019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31DA4A65924075B4168F00A87346C2"/>
        <w:category>
          <w:name w:val="Γενικά"/>
          <w:gallery w:val="placeholder"/>
        </w:category>
        <w:types>
          <w:type w:val="bbPlcHdr"/>
        </w:types>
        <w:behaviors>
          <w:behavior w:val="content"/>
        </w:behaviors>
        <w:guid w:val="{A6356718-2182-43FB-9A40-8FA2D7E2024C}"/>
      </w:docPartPr>
      <w:docPartBody>
        <w:p w:rsidR="00F3219D" w:rsidRDefault="00691F0B" w:rsidP="00691F0B">
          <w:pPr>
            <w:pStyle w:val="CC31DA4A65924075B4168F00A87346C2"/>
          </w:pPr>
          <w:r>
            <w:rPr>
              <w:rFonts w:asciiTheme="majorHAnsi" w:eastAsiaTheme="majorEastAsia" w:hAnsiTheme="majorHAnsi" w:cstheme="majorBidi"/>
              <w:b/>
              <w:bCs/>
              <w:color w:val="365F91" w:themeColor="accent1" w:themeShade="BF"/>
              <w:sz w:val="48"/>
              <w:szCs w:val="48"/>
            </w:rPr>
            <w:t>[Πληκτρολογήστε τον τίτλο του εγγράφου]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F0B"/>
    <w:rsid w:val="00691F0B"/>
    <w:rsid w:val="009D7B3E"/>
    <w:rsid w:val="00F321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535EEF80A34B688A8A3C5E71EB6CB6">
    <w:name w:val="9C535EEF80A34B688A8A3C5E71EB6CB6"/>
    <w:rsid w:val="00691F0B"/>
  </w:style>
  <w:style w:type="paragraph" w:customStyle="1" w:styleId="D3C01B66690F4F8480F25FE40B7F611F">
    <w:name w:val="D3C01B66690F4F8480F25FE40B7F611F"/>
    <w:rsid w:val="00691F0B"/>
  </w:style>
  <w:style w:type="paragraph" w:customStyle="1" w:styleId="7E2146A4B98C42B3BB2A5A977F394CE0">
    <w:name w:val="7E2146A4B98C42B3BB2A5A977F394CE0"/>
    <w:rsid w:val="00691F0B"/>
  </w:style>
  <w:style w:type="paragraph" w:customStyle="1" w:styleId="D9C2324FE63E46DAB8C240207F9FB1BA">
    <w:name w:val="D9C2324FE63E46DAB8C240207F9FB1BA"/>
    <w:rsid w:val="00691F0B"/>
  </w:style>
  <w:style w:type="paragraph" w:customStyle="1" w:styleId="B4786247F35C4A93B4563106AFA3CAD2">
    <w:name w:val="B4786247F35C4A93B4563106AFA3CAD2"/>
    <w:rsid w:val="00691F0B"/>
  </w:style>
  <w:style w:type="paragraph" w:customStyle="1" w:styleId="CC31DA4A65924075B4168F00A87346C2">
    <w:name w:val="CC31DA4A65924075B4168F00A87346C2"/>
    <w:rsid w:val="00691F0B"/>
  </w:style>
  <w:style w:type="paragraph" w:customStyle="1" w:styleId="51F02E5698784C65AC97DC383A284B78">
    <w:name w:val="51F02E5698784C65AC97DC383A284B78"/>
    <w:rsid w:val="00691F0B"/>
  </w:style>
  <w:style w:type="paragraph" w:customStyle="1" w:styleId="5A3ADA7DF3E94FEFAB1B76F6D0328215">
    <w:name w:val="5A3ADA7DF3E94FEFAB1B76F6D0328215"/>
    <w:rsid w:val="00691F0B"/>
  </w:style>
  <w:style w:type="paragraph" w:customStyle="1" w:styleId="DDB60CEE4C944AC9AFA44706F33D99F3">
    <w:name w:val="DDB60CEE4C944AC9AFA44706F33D99F3"/>
    <w:rsid w:val="00691F0B"/>
  </w:style>
  <w:style w:type="paragraph" w:customStyle="1" w:styleId="5B645DD2CC194EA18A3094AA8AD0CF36">
    <w:name w:val="5B645DD2CC194EA18A3094AA8AD0CF36"/>
    <w:rsid w:val="00691F0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535EEF80A34B688A8A3C5E71EB6CB6">
    <w:name w:val="9C535EEF80A34B688A8A3C5E71EB6CB6"/>
    <w:rsid w:val="00691F0B"/>
  </w:style>
  <w:style w:type="paragraph" w:customStyle="1" w:styleId="D3C01B66690F4F8480F25FE40B7F611F">
    <w:name w:val="D3C01B66690F4F8480F25FE40B7F611F"/>
    <w:rsid w:val="00691F0B"/>
  </w:style>
  <w:style w:type="paragraph" w:customStyle="1" w:styleId="7E2146A4B98C42B3BB2A5A977F394CE0">
    <w:name w:val="7E2146A4B98C42B3BB2A5A977F394CE0"/>
    <w:rsid w:val="00691F0B"/>
  </w:style>
  <w:style w:type="paragraph" w:customStyle="1" w:styleId="D9C2324FE63E46DAB8C240207F9FB1BA">
    <w:name w:val="D9C2324FE63E46DAB8C240207F9FB1BA"/>
    <w:rsid w:val="00691F0B"/>
  </w:style>
  <w:style w:type="paragraph" w:customStyle="1" w:styleId="B4786247F35C4A93B4563106AFA3CAD2">
    <w:name w:val="B4786247F35C4A93B4563106AFA3CAD2"/>
    <w:rsid w:val="00691F0B"/>
  </w:style>
  <w:style w:type="paragraph" w:customStyle="1" w:styleId="CC31DA4A65924075B4168F00A87346C2">
    <w:name w:val="CC31DA4A65924075B4168F00A87346C2"/>
    <w:rsid w:val="00691F0B"/>
  </w:style>
  <w:style w:type="paragraph" w:customStyle="1" w:styleId="51F02E5698784C65AC97DC383A284B78">
    <w:name w:val="51F02E5698784C65AC97DC383A284B78"/>
    <w:rsid w:val="00691F0B"/>
  </w:style>
  <w:style w:type="paragraph" w:customStyle="1" w:styleId="5A3ADA7DF3E94FEFAB1B76F6D0328215">
    <w:name w:val="5A3ADA7DF3E94FEFAB1B76F6D0328215"/>
    <w:rsid w:val="00691F0B"/>
  </w:style>
  <w:style w:type="paragraph" w:customStyle="1" w:styleId="DDB60CEE4C944AC9AFA44706F33D99F3">
    <w:name w:val="DDB60CEE4C944AC9AFA44706F33D99F3"/>
    <w:rsid w:val="00691F0B"/>
  </w:style>
  <w:style w:type="paragraph" w:customStyle="1" w:styleId="5B645DD2CC194EA18A3094AA8AD0CF36">
    <w:name w:val="5B645DD2CC194EA18A3094AA8AD0CF36"/>
    <w:rsid w:val="00691F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2B49C9-4EA7-46F3-AF71-7AA19A936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9</Pages>
  <Words>2160</Words>
  <Characters>11669</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1η εργασία πληροφορικής (Word)</vt:lpstr>
    </vt:vector>
  </TitlesOfParts>
  <Company/>
  <LinksUpToDate>false</LinksUpToDate>
  <CharactersWithSpaces>13802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εργασία πληροφορικής (Word)</dc:title>
  <dc:creator>Χατζηδημητρίου Μαρία (του Αβραάμ)</dc:creator>
  <cp:lastModifiedBy>User</cp:lastModifiedBy>
  <cp:revision>7</cp:revision>
  <dcterms:created xsi:type="dcterms:W3CDTF">2018-03-21T09:27:00Z</dcterms:created>
  <dcterms:modified xsi:type="dcterms:W3CDTF">2018-03-26T14:41:00Z</dcterms:modified>
</cp:coreProperties>
</file>